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E331A" w14:textId="77777777"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14:paraId="19DB5CEA"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14:paraId="0F884923"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7A6A8C2B"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64904042"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CFE20E3" w14:textId="28DAF2E7" w:rsidR="00642EFE" w:rsidRPr="00BA7128" w:rsidRDefault="009308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0C405014"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1A4CB7CE" w14:textId="48FFC497"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30839">
        <w:rPr>
          <w:rFonts w:ascii="GHEA Grapalat" w:hAnsi="GHEA Grapalat"/>
          <w:i w:val="0"/>
          <w:sz w:val="24"/>
          <w:szCs w:val="24"/>
        </w:rPr>
        <w:t>0</w:t>
      </w:r>
      <w:r w:rsidR="003B29EF">
        <w:rPr>
          <w:rFonts w:ascii="GHEA Grapalat" w:hAnsi="GHEA Grapalat"/>
          <w:i w:val="0"/>
          <w:sz w:val="24"/>
          <w:szCs w:val="24"/>
          <w:lang w:val="hy-AM"/>
        </w:rPr>
        <w:t>3</w:t>
      </w:r>
      <w:r w:rsidRPr="009044F1">
        <w:rPr>
          <w:rFonts w:ascii="GHEA Grapalat" w:hAnsi="GHEA Grapalat"/>
          <w:i w:val="0"/>
          <w:sz w:val="24"/>
          <w:szCs w:val="24"/>
        </w:rPr>
        <w:t>" "</w:t>
      </w:r>
      <w:r w:rsidR="003B29EF">
        <w:rPr>
          <w:rFonts w:ascii="GHEA Grapalat" w:hAnsi="GHEA Grapalat"/>
          <w:i w:val="0"/>
          <w:sz w:val="24"/>
          <w:szCs w:val="24"/>
        </w:rPr>
        <w:t>декабря</w:t>
      </w:r>
      <w:r w:rsidRPr="009044F1">
        <w:rPr>
          <w:rFonts w:ascii="GHEA Grapalat" w:hAnsi="GHEA Grapalat"/>
          <w:i w:val="0"/>
          <w:sz w:val="24"/>
          <w:szCs w:val="24"/>
        </w:rPr>
        <w:t>" 20</w:t>
      </w:r>
      <w:r w:rsidR="00930839">
        <w:rPr>
          <w:rFonts w:ascii="GHEA Grapalat" w:hAnsi="GHEA Grapalat"/>
          <w:i w:val="0"/>
          <w:sz w:val="24"/>
          <w:szCs w:val="24"/>
        </w:rPr>
        <w:t>25</w:t>
      </w:r>
      <w:r w:rsidRPr="009044F1">
        <w:rPr>
          <w:rFonts w:ascii="GHEA Grapalat" w:hAnsi="GHEA Grapalat"/>
          <w:i w:val="0"/>
          <w:sz w:val="24"/>
          <w:szCs w:val="24"/>
        </w:rPr>
        <w:t>года "</w:t>
      </w:r>
      <w:r w:rsidR="00930839">
        <w:rPr>
          <w:rFonts w:ascii="GHEA Grapalat" w:hAnsi="GHEA Grapalat"/>
          <w:i w:val="0"/>
          <w:sz w:val="24"/>
          <w:szCs w:val="24"/>
        </w:rPr>
        <w:t>2</w:t>
      </w:r>
      <w:r w:rsidRPr="009044F1">
        <w:rPr>
          <w:rFonts w:ascii="GHEA Grapalat" w:hAnsi="GHEA Grapalat"/>
          <w:i w:val="0"/>
          <w:sz w:val="24"/>
          <w:szCs w:val="24"/>
        </w:rPr>
        <w:t xml:space="preserve">" </w:t>
      </w:r>
    </w:p>
    <w:p w14:paraId="0C341795" w14:textId="13D5E1D9"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B29EF">
        <w:rPr>
          <w:rFonts w:ascii="GHEA Grapalat" w:hAnsi="GHEA Grapalat"/>
          <w:i w:val="0"/>
          <w:sz w:val="24"/>
          <w:szCs w:val="24"/>
        </w:rPr>
        <w:t>ШМАКТ-GHAPDzB-25/9</w:t>
      </w:r>
    </w:p>
    <w:p w14:paraId="45795604"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66419E90" w14:textId="2D62B1EA" w:rsidR="00642EFE" w:rsidRPr="009044F1" w:rsidRDefault="00642EFE" w:rsidP="00930839">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30839">
        <w:rPr>
          <w:rFonts w:ascii="GHEA Grapalat" w:hAnsi="GHEA Grapalat"/>
          <w:i w:val="0"/>
          <w:sz w:val="24"/>
          <w:szCs w:val="24"/>
        </w:rPr>
        <w:t xml:space="preserve">,,Коммунальное хозяйство Ани” общины Ани, Ширакский </w:t>
      </w:r>
      <w:proofErr w:type="spellStart"/>
      <w:r w:rsidR="00930839">
        <w:rPr>
          <w:rFonts w:ascii="GHEA Grapalat" w:hAnsi="GHEA Grapalat"/>
          <w:i w:val="0"/>
          <w:sz w:val="24"/>
          <w:szCs w:val="24"/>
        </w:rPr>
        <w:t>марз</w:t>
      </w:r>
      <w:proofErr w:type="spellEnd"/>
      <w:r w:rsidR="00930839">
        <w:rPr>
          <w:rFonts w:ascii="GHEA Grapalat" w:hAnsi="GHEA Grapalat"/>
          <w:i w:val="0"/>
          <w:sz w:val="24"/>
          <w:szCs w:val="24"/>
        </w:rPr>
        <w:t xml:space="preserve">, Республика Армения </w:t>
      </w:r>
      <w:r w:rsidR="00930839" w:rsidRPr="009044F1">
        <w:rPr>
          <w:rFonts w:ascii="GHEA Grapalat" w:hAnsi="GHEA Grapalat"/>
          <w:i w:val="0"/>
          <w:sz w:val="24"/>
          <w:szCs w:val="24"/>
        </w:rPr>
        <w:t>, находящийся по адресу:</w:t>
      </w:r>
      <w:r w:rsidR="00930839" w:rsidRPr="00044DB5">
        <w:rPr>
          <w:rFonts w:ascii="GHEA Grapalat" w:hAnsi="GHEA Grapalat"/>
          <w:i w:val="0"/>
          <w:sz w:val="24"/>
          <w:szCs w:val="24"/>
        </w:rPr>
        <w:t xml:space="preserve"> </w:t>
      </w:r>
      <w:r w:rsidR="00930839">
        <w:rPr>
          <w:rFonts w:ascii="GHEA Grapalat" w:hAnsi="GHEA Grapalat"/>
          <w:i w:val="0"/>
          <w:sz w:val="24"/>
          <w:szCs w:val="24"/>
        </w:rPr>
        <w:t xml:space="preserve">РА, Ширакский </w:t>
      </w:r>
      <w:proofErr w:type="spellStart"/>
      <w:r w:rsidR="00930839">
        <w:rPr>
          <w:rFonts w:ascii="GHEA Grapalat" w:hAnsi="GHEA Grapalat"/>
          <w:i w:val="0"/>
          <w:sz w:val="24"/>
          <w:szCs w:val="24"/>
        </w:rPr>
        <w:t>марз</w:t>
      </w:r>
      <w:proofErr w:type="spellEnd"/>
      <w:r w:rsidR="00930839">
        <w:rPr>
          <w:rFonts w:ascii="GHEA Grapalat" w:hAnsi="GHEA Grapalat"/>
          <w:i w:val="0"/>
          <w:sz w:val="24"/>
          <w:szCs w:val="24"/>
        </w:rPr>
        <w:t xml:space="preserve">, г. </w:t>
      </w:r>
      <w:proofErr w:type="spellStart"/>
      <w:r w:rsidR="00930839">
        <w:rPr>
          <w:rFonts w:ascii="GHEA Grapalat" w:hAnsi="GHEA Grapalat"/>
          <w:i w:val="0"/>
          <w:sz w:val="24"/>
          <w:szCs w:val="24"/>
        </w:rPr>
        <w:t>Маралик</w:t>
      </w:r>
      <w:proofErr w:type="spellEnd"/>
      <w:r w:rsidR="00930839">
        <w:rPr>
          <w:rFonts w:ascii="GHEA Grapalat" w:hAnsi="GHEA Grapalat"/>
          <w:i w:val="0"/>
          <w:sz w:val="24"/>
          <w:szCs w:val="24"/>
        </w:rPr>
        <w:t xml:space="preserve">, </w:t>
      </w:r>
      <w:proofErr w:type="spellStart"/>
      <w:r w:rsidR="00930839">
        <w:rPr>
          <w:rFonts w:ascii="GHEA Grapalat" w:hAnsi="GHEA Grapalat"/>
          <w:i w:val="0"/>
          <w:sz w:val="24"/>
          <w:szCs w:val="24"/>
        </w:rPr>
        <w:t>Мадатян</w:t>
      </w:r>
      <w:proofErr w:type="spellEnd"/>
      <w:r w:rsidR="00930839">
        <w:rPr>
          <w:rFonts w:ascii="GHEA Grapalat" w:hAnsi="GHEA Grapalat"/>
          <w:i w:val="0"/>
          <w:sz w:val="24"/>
          <w:szCs w:val="24"/>
        </w:rPr>
        <w:t xml:space="preserve"> 1</w:t>
      </w:r>
      <w:r w:rsidR="00930839">
        <w:rPr>
          <w:rFonts w:ascii="GHEA Grapalat" w:hAnsi="GHEA Grapalat"/>
          <w:i w:val="0"/>
          <w:sz w:val="24"/>
          <w:szCs w:val="24"/>
          <w:lang w:val="hy-AM"/>
        </w:rPr>
        <w:t>,</w:t>
      </w:r>
      <w:r w:rsidR="00930839">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F137E3">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7E6CD63F"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0DB47F96" w14:textId="4A062AA0" w:rsidR="00311076" w:rsidRPr="003A1EBB" w:rsidRDefault="00EB420F" w:rsidP="00EB420F">
      <w:pPr>
        <w:pStyle w:val="BodyTextIndent"/>
        <w:widowControl w:val="0"/>
        <w:spacing w:line="240" w:lineRule="auto"/>
        <w:ind w:firstLine="0"/>
        <w:rPr>
          <w:rFonts w:ascii="GHEA Grapalat" w:hAnsi="GHEA Grapalat"/>
          <w:i w:val="0"/>
          <w:sz w:val="16"/>
          <w:szCs w:val="16"/>
        </w:rPr>
      </w:pPr>
      <w:r>
        <w:rPr>
          <w:rFonts w:ascii="GHEA Grapalat" w:hAnsi="GHEA Grapalat"/>
          <w:i w:val="0"/>
          <w:spacing w:val="6"/>
          <w:sz w:val="24"/>
          <w:szCs w:val="24"/>
        </w:rPr>
        <w:t>дизельного топливо</w:t>
      </w:r>
      <w:r w:rsidR="00782D60">
        <w:rPr>
          <w:rFonts w:ascii="GHEA Grapalat" w:hAnsi="GHEA Grapalat"/>
          <w:i w:val="0"/>
          <w:sz w:val="24"/>
          <w:szCs w:val="24"/>
        </w:rPr>
        <w:t xml:space="preserve"> (далее — договор).</w:t>
      </w:r>
    </w:p>
    <w:p w14:paraId="608F5DC7"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70D95A6" w14:textId="77777777"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F32F2E5"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7590D43"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8C36FE6" w14:textId="76C04169" w:rsidR="003F6ED1" w:rsidRPr="000F11E5" w:rsidRDefault="003F6ED1" w:rsidP="00512804">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F137E3">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512804" w:rsidRPr="00DE52A9">
        <w:rPr>
          <w:rFonts w:ascii="GHEA Grapalat" w:hAnsi="GHEA Grapalat"/>
          <w:i w:val="0"/>
          <w:sz w:val="24"/>
          <w:szCs w:val="24"/>
        </w:rPr>
        <w:t xml:space="preserve">РА, Ширакский </w:t>
      </w:r>
      <w:proofErr w:type="spellStart"/>
      <w:r w:rsidR="00512804" w:rsidRPr="00DE52A9">
        <w:rPr>
          <w:rFonts w:ascii="GHEA Grapalat" w:hAnsi="GHEA Grapalat"/>
          <w:i w:val="0"/>
          <w:sz w:val="24"/>
          <w:szCs w:val="24"/>
        </w:rPr>
        <w:t>марз</w:t>
      </w:r>
      <w:proofErr w:type="spellEnd"/>
      <w:r w:rsidR="00512804" w:rsidRPr="00DE52A9">
        <w:rPr>
          <w:rFonts w:ascii="GHEA Grapalat" w:hAnsi="GHEA Grapalat"/>
          <w:i w:val="0"/>
          <w:sz w:val="24"/>
          <w:szCs w:val="24"/>
        </w:rPr>
        <w:t xml:space="preserve">, </w:t>
      </w:r>
      <w:r w:rsidR="00512804">
        <w:rPr>
          <w:rFonts w:ascii="GHEA Grapalat" w:hAnsi="GHEA Grapalat"/>
          <w:i w:val="0"/>
          <w:sz w:val="24"/>
          <w:szCs w:val="24"/>
        </w:rPr>
        <w:t>г</w:t>
      </w:r>
      <w:r w:rsidR="00512804" w:rsidRPr="00DE52A9">
        <w:rPr>
          <w:rFonts w:ascii="GHEA Grapalat" w:hAnsi="GHEA Grapalat"/>
          <w:i w:val="0"/>
          <w:sz w:val="24"/>
          <w:szCs w:val="24"/>
        </w:rPr>
        <w:t xml:space="preserve">. </w:t>
      </w:r>
      <w:proofErr w:type="spellStart"/>
      <w:r w:rsidR="00512804" w:rsidRPr="00DE52A9">
        <w:rPr>
          <w:rFonts w:ascii="GHEA Grapalat" w:hAnsi="GHEA Grapalat"/>
          <w:i w:val="0"/>
          <w:sz w:val="24"/>
          <w:szCs w:val="24"/>
        </w:rPr>
        <w:t>Маралик</w:t>
      </w:r>
      <w:proofErr w:type="spellEnd"/>
      <w:r w:rsidR="00512804" w:rsidRPr="00DE52A9">
        <w:rPr>
          <w:rFonts w:ascii="GHEA Grapalat" w:hAnsi="GHEA Grapalat"/>
          <w:i w:val="0"/>
          <w:sz w:val="24"/>
          <w:szCs w:val="24"/>
        </w:rPr>
        <w:t xml:space="preserve">, </w:t>
      </w:r>
      <w:proofErr w:type="spellStart"/>
      <w:r w:rsidR="00512804" w:rsidRPr="00DE52A9">
        <w:rPr>
          <w:rFonts w:ascii="GHEA Grapalat" w:hAnsi="GHEA Grapalat"/>
          <w:i w:val="0"/>
          <w:sz w:val="24"/>
          <w:szCs w:val="24"/>
        </w:rPr>
        <w:t>Мадатян</w:t>
      </w:r>
      <w:proofErr w:type="spellEnd"/>
      <w:r w:rsidR="00512804" w:rsidRPr="00DE52A9">
        <w:rPr>
          <w:rFonts w:ascii="GHEA Grapalat" w:hAnsi="GHEA Grapalat"/>
          <w:i w:val="0"/>
          <w:sz w:val="24"/>
          <w:szCs w:val="24"/>
        </w:rPr>
        <w:t xml:space="preserve"> 1</w:t>
      </w:r>
      <w:r w:rsidR="00512804">
        <w:rPr>
          <w:rFonts w:ascii="GHEA Grapalat" w:hAnsi="GHEA Grapalat"/>
          <w:i w:val="0"/>
          <w:sz w:val="24"/>
          <w:szCs w:val="24"/>
        </w:rPr>
        <w:t xml:space="preserve"> /муниципалитет Ани/</w:t>
      </w:r>
      <w:r w:rsidR="00512804">
        <w:rPr>
          <w:rFonts w:ascii="GHEA Grapalat" w:hAnsi="GHEA Grapalat"/>
          <w:i w:val="0"/>
          <w:sz w:val="24"/>
          <w:szCs w:val="24"/>
          <w:lang w:val="hy-AM"/>
        </w:rPr>
        <w:t xml:space="preserve"> </w:t>
      </w:r>
      <w:r w:rsidR="00512804" w:rsidRPr="000F0CA8">
        <w:rPr>
          <w:rFonts w:ascii="GHEA Grapalat" w:hAnsi="GHEA Grapalat"/>
          <w:i w:val="0"/>
          <w:sz w:val="24"/>
          <w:szCs w:val="24"/>
        </w:rPr>
        <w:t xml:space="preserve">в документарной </w:t>
      </w:r>
      <w:r w:rsidR="00512804" w:rsidRPr="000F0CA8">
        <w:rPr>
          <w:rFonts w:ascii="GHEA Grapalat" w:hAnsi="GHEA Grapalat"/>
          <w:i w:val="0"/>
          <w:sz w:val="24"/>
          <w:szCs w:val="24"/>
        </w:rPr>
        <w:lastRenderedPageBreak/>
        <w:t xml:space="preserve">форме, до </w:t>
      </w:r>
      <w:r w:rsidR="003B29EF">
        <w:rPr>
          <w:rFonts w:ascii="GHEA Grapalat" w:hAnsi="GHEA Grapalat"/>
          <w:i w:val="0"/>
          <w:sz w:val="24"/>
          <w:szCs w:val="24"/>
          <w:lang w:val="hy-AM"/>
        </w:rPr>
        <w:t>17:00</w:t>
      </w:r>
      <w:r w:rsidR="00512804">
        <w:rPr>
          <w:rFonts w:ascii="GHEA Grapalat" w:hAnsi="GHEA Grapalat"/>
          <w:i w:val="0"/>
          <w:sz w:val="24"/>
          <w:szCs w:val="24"/>
          <w:lang w:val="hy-AM"/>
        </w:rPr>
        <w:t xml:space="preserve"> </w:t>
      </w:r>
      <w:r w:rsidR="00512804" w:rsidRPr="000F0CA8">
        <w:rPr>
          <w:rFonts w:ascii="GHEA Grapalat" w:hAnsi="GHEA Grapalat"/>
          <w:i w:val="0"/>
          <w:sz w:val="24"/>
          <w:szCs w:val="24"/>
        </w:rPr>
        <w:t xml:space="preserve">часов </w:t>
      </w:r>
      <w:r w:rsidR="00512804">
        <w:rPr>
          <w:rFonts w:ascii="GHEA Grapalat" w:hAnsi="GHEA Grapalat"/>
          <w:i w:val="0"/>
          <w:sz w:val="24"/>
          <w:szCs w:val="24"/>
          <w:lang w:val="hy-AM"/>
        </w:rPr>
        <w:t>7</w:t>
      </w:r>
      <w:r w:rsidR="00512804" w:rsidRPr="000F0CA8">
        <w:rPr>
          <w:rFonts w:ascii="GHEA Grapalat" w:hAnsi="GHEA Grapalat"/>
          <w:i w:val="0"/>
          <w:sz w:val="24"/>
          <w:szCs w:val="24"/>
        </w:rPr>
        <w:t>-го дня со дня опубликования настоящего объявления.</w:t>
      </w:r>
      <w:r w:rsidRPr="000F0CA8">
        <w:rPr>
          <w:rFonts w:ascii="GHEA Grapalat" w:hAnsi="GHEA Grapalat"/>
          <w:i w:val="0"/>
          <w:sz w:val="24"/>
          <w:szCs w:val="24"/>
        </w:rPr>
        <w:t xml:space="preserve">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4CA892EF" w14:textId="7C58DAB2"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512804" w:rsidRPr="00DE52A9">
        <w:rPr>
          <w:rFonts w:ascii="GHEA Grapalat" w:hAnsi="GHEA Grapalat"/>
          <w:i w:val="0"/>
          <w:sz w:val="24"/>
          <w:szCs w:val="24"/>
        </w:rPr>
        <w:t xml:space="preserve">РА, Ширакский </w:t>
      </w:r>
      <w:proofErr w:type="spellStart"/>
      <w:r w:rsidR="00512804" w:rsidRPr="00DE52A9">
        <w:rPr>
          <w:rFonts w:ascii="GHEA Grapalat" w:hAnsi="GHEA Grapalat"/>
          <w:i w:val="0"/>
          <w:sz w:val="24"/>
          <w:szCs w:val="24"/>
        </w:rPr>
        <w:t>марз</w:t>
      </w:r>
      <w:proofErr w:type="spellEnd"/>
      <w:r w:rsidR="00512804" w:rsidRPr="00DE52A9">
        <w:rPr>
          <w:rFonts w:ascii="GHEA Grapalat" w:hAnsi="GHEA Grapalat"/>
          <w:i w:val="0"/>
          <w:sz w:val="24"/>
          <w:szCs w:val="24"/>
        </w:rPr>
        <w:t xml:space="preserve">, </w:t>
      </w:r>
      <w:r w:rsidR="00512804">
        <w:rPr>
          <w:rFonts w:ascii="GHEA Grapalat" w:hAnsi="GHEA Grapalat"/>
          <w:i w:val="0"/>
          <w:sz w:val="24"/>
          <w:szCs w:val="24"/>
        </w:rPr>
        <w:t>г</w:t>
      </w:r>
      <w:r w:rsidR="00512804" w:rsidRPr="00DE52A9">
        <w:rPr>
          <w:rFonts w:ascii="GHEA Grapalat" w:hAnsi="GHEA Grapalat"/>
          <w:i w:val="0"/>
          <w:sz w:val="24"/>
          <w:szCs w:val="24"/>
        </w:rPr>
        <w:t xml:space="preserve">. </w:t>
      </w:r>
      <w:proofErr w:type="spellStart"/>
      <w:r w:rsidR="00512804" w:rsidRPr="00DE52A9">
        <w:rPr>
          <w:rFonts w:ascii="GHEA Grapalat" w:hAnsi="GHEA Grapalat"/>
          <w:i w:val="0"/>
          <w:sz w:val="24"/>
          <w:szCs w:val="24"/>
        </w:rPr>
        <w:t>Маралик</w:t>
      </w:r>
      <w:proofErr w:type="spellEnd"/>
      <w:r w:rsidR="00512804" w:rsidRPr="00DE52A9">
        <w:rPr>
          <w:rFonts w:ascii="GHEA Grapalat" w:hAnsi="GHEA Grapalat"/>
          <w:i w:val="0"/>
          <w:sz w:val="24"/>
          <w:szCs w:val="24"/>
        </w:rPr>
        <w:t xml:space="preserve">, </w:t>
      </w:r>
      <w:proofErr w:type="spellStart"/>
      <w:r w:rsidR="00512804" w:rsidRPr="00DE52A9">
        <w:rPr>
          <w:rFonts w:ascii="GHEA Grapalat" w:hAnsi="GHEA Grapalat"/>
          <w:i w:val="0"/>
          <w:sz w:val="24"/>
          <w:szCs w:val="24"/>
        </w:rPr>
        <w:t>Мадатян</w:t>
      </w:r>
      <w:proofErr w:type="spellEnd"/>
      <w:r w:rsidR="00512804" w:rsidRPr="00DE52A9">
        <w:rPr>
          <w:rFonts w:ascii="GHEA Grapalat" w:hAnsi="GHEA Grapalat"/>
          <w:i w:val="0"/>
          <w:sz w:val="24"/>
          <w:szCs w:val="24"/>
        </w:rPr>
        <w:t xml:space="preserve"> 1</w:t>
      </w:r>
      <w:r w:rsidR="00512804">
        <w:rPr>
          <w:rFonts w:ascii="GHEA Grapalat" w:hAnsi="GHEA Grapalat"/>
          <w:i w:val="0"/>
          <w:sz w:val="24"/>
          <w:szCs w:val="24"/>
        </w:rPr>
        <w:t xml:space="preserve"> /муниципалитет Ани/</w:t>
      </w:r>
      <w:r w:rsidR="00512804" w:rsidRPr="000F0CA8">
        <w:rPr>
          <w:rFonts w:ascii="GHEA Grapalat" w:hAnsi="GHEA Grapalat"/>
          <w:i w:val="0"/>
          <w:sz w:val="24"/>
          <w:szCs w:val="24"/>
        </w:rPr>
        <w:t xml:space="preserve">, в </w:t>
      </w:r>
      <w:r w:rsidR="003B29EF">
        <w:rPr>
          <w:rFonts w:ascii="GHEA Grapalat" w:hAnsi="GHEA Grapalat"/>
          <w:i w:val="0"/>
          <w:sz w:val="24"/>
          <w:szCs w:val="24"/>
          <w:lang w:val="hy-AM"/>
        </w:rPr>
        <w:t>17:00</w:t>
      </w:r>
      <w:r w:rsidR="00512804">
        <w:rPr>
          <w:rFonts w:ascii="GHEA Grapalat" w:hAnsi="GHEA Grapalat"/>
          <w:i w:val="0"/>
          <w:sz w:val="24"/>
          <w:szCs w:val="24"/>
        </w:rPr>
        <w:t xml:space="preserve"> часов "</w:t>
      </w:r>
      <w:r w:rsidR="003B29EF">
        <w:rPr>
          <w:rFonts w:ascii="GHEA Grapalat" w:hAnsi="GHEA Grapalat"/>
          <w:i w:val="0"/>
          <w:sz w:val="24"/>
          <w:szCs w:val="24"/>
        </w:rPr>
        <w:t>10</w:t>
      </w:r>
      <w:r w:rsidR="00512804">
        <w:rPr>
          <w:rFonts w:ascii="GHEA Grapalat" w:hAnsi="GHEA Grapalat"/>
          <w:i w:val="0"/>
          <w:sz w:val="24"/>
          <w:szCs w:val="24"/>
        </w:rPr>
        <w:t>" "</w:t>
      </w:r>
      <w:proofErr w:type="spellStart"/>
      <w:r w:rsidR="003B29EF">
        <w:rPr>
          <w:rFonts w:ascii="GHEA Grapalat" w:hAnsi="GHEA Grapalat"/>
          <w:i w:val="0"/>
          <w:sz w:val="24"/>
          <w:szCs w:val="24"/>
        </w:rPr>
        <w:t>декября</w:t>
      </w:r>
      <w:proofErr w:type="spellEnd"/>
      <w:r w:rsidR="00512804">
        <w:rPr>
          <w:rFonts w:ascii="GHEA Grapalat" w:hAnsi="GHEA Grapalat"/>
          <w:i w:val="0"/>
          <w:sz w:val="24"/>
          <w:szCs w:val="24"/>
        </w:rPr>
        <w:t>" "2025г".</w:t>
      </w:r>
    </w:p>
    <w:p w14:paraId="7A19C67E"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AD80644" w14:textId="77777777" w:rsidR="00512804" w:rsidRPr="003A1EBB" w:rsidRDefault="00512804" w:rsidP="00512804">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2C754CA0" w14:textId="77777777" w:rsidR="00512804" w:rsidRPr="003A1EBB" w:rsidRDefault="00512804" w:rsidP="00512804">
      <w:pPr>
        <w:pStyle w:val="BodyTextIndent"/>
        <w:widowControl w:val="0"/>
        <w:spacing w:line="240" w:lineRule="auto"/>
        <w:ind w:firstLine="0"/>
        <w:rPr>
          <w:rFonts w:ascii="GHEA Grapalat" w:hAnsi="GHEA Grapalat"/>
          <w:i w:val="0"/>
          <w:sz w:val="24"/>
          <w:szCs w:val="24"/>
        </w:rPr>
      </w:pPr>
      <w:proofErr w:type="spellStart"/>
      <w:r>
        <w:rPr>
          <w:rFonts w:ascii="GHEA Grapalat" w:hAnsi="GHEA Grapalat"/>
          <w:i w:val="0"/>
          <w:sz w:val="24"/>
          <w:szCs w:val="24"/>
        </w:rPr>
        <w:t>Сатеник</w:t>
      </w:r>
      <w:proofErr w:type="spellEnd"/>
      <w:r>
        <w:rPr>
          <w:rFonts w:ascii="GHEA Grapalat" w:hAnsi="GHEA Grapalat"/>
          <w:i w:val="0"/>
          <w:sz w:val="24"/>
          <w:szCs w:val="24"/>
        </w:rPr>
        <w:t xml:space="preserve"> </w:t>
      </w:r>
      <w:proofErr w:type="spellStart"/>
      <w:r>
        <w:rPr>
          <w:rFonts w:ascii="GHEA Grapalat" w:hAnsi="GHEA Grapalat"/>
          <w:i w:val="0"/>
          <w:sz w:val="24"/>
          <w:szCs w:val="24"/>
        </w:rPr>
        <w:t>Закарян</w:t>
      </w:r>
      <w:proofErr w:type="spellEnd"/>
      <w:r>
        <w:rPr>
          <w:rFonts w:ascii="GHEA Grapalat" w:hAnsi="GHEA Grapalat"/>
          <w:i w:val="0"/>
          <w:sz w:val="24"/>
          <w:szCs w:val="24"/>
        </w:rPr>
        <w:t>.</w:t>
      </w:r>
    </w:p>
    <w:p w14:paraId="2B095B83" w14:textId="77777777" w:rsidR="00512804" w:rsidRPr="009044F1" w:rsidRDefault="00512804" w:rsidP="00512804">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094687455</w:t>
      </w:r>
    </w:p>
    <w:p w14:paraId="21086BB6" w14:textId="77777777" w:rsidR="00512804" w:rsidRDefault="00512804" w:rsidP="00512804">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Электронная почта</w:t>
      </w:r>
      <w:r w:rsidRPr="003B32F6">
        <w:rPr>
          <w:rFonts w:ascii="GHEA Grapalat" w:hAnsi="GHEA Grapalat"/>
          <w:i w:val="0"/>
          <w:u w:val="single"/>
          <w:lang w:val="af-ZA"/>
        </w:rPr>
        <w:t>ani.hamaynqapetaran.91@mail.ru</w:t>
      </w:r>
      <w:r w:rsidRPr="009044F1" w:rsidDel="00A15AD3">
        <w:rPr>
          <w:rFonts w:ascii="GHEA Grapalat" w:hAnsi="GHEA Grapalat"/>
          <w:i w:val="0"/>
          <w:sz w:val="24"/>
          <w:szCs w:val="24"/>
        </w:rPr>
        <w:t xml:space="preserve"> </w:t>
      </w:r>
    </w:p>
    <w:p w14:paraId="5B18E4A8" w14:textId="77777777" w:rsidR="00512804" w:rsidRDefault="00512804" w:rsidP="00512804">
      <w:pPr>
        <w:pStyle w:val="BodyTextIndent"/>
        <w:widowControl w:val="0"/>
        <w:spacing w:after="160" w:line="240" w:lineRule="auto"/>
        <w:ind w:left="1701" w:firstLine="0"/>
        <w:rPr>
          <w:rFonts w:ascii="GHEA Grapalat" w:hAnsi="GHEA Grapalat"/>
          <w:i w:val="0"/>
          <w:sz w:val="24"/>
          <w:szCs w:val="24"/>
        </w:rPr>
      </w:pPr>
    </w:p>
    <w:p w14:paraId="245F390D" w14:textId="6508DC11" w:rsidR="00915A97" w:rsidRPr="00D5443D" w:rsidRDefault="00512804" w:rsidP="00512804">
      <w:pPr>
        <w:pStyle w:val="BodyTextIndent"/>
        <w:widowControl w:val="0"/>
        <w:spacing w:after="160" w:line="240" w:lineRule="auto"/>
        <w:rPr>
          <w:rFonts w:ascii="GHEA Grapalat" w:hAnsi="GHEA Grapalat"/>
          <w:i w:val="0"/>
          <w:sz w:val="16"/>
          <w:szCs w:val="16"/>
        </w:rPr>
      </w:pPr>
      <w:r w:rsidRPr="009044F1">
        <w:rPr>
          <w:rFonts w:ascii="GHEA Grapalat" w:hAnsi="GHEA Grapalat"/>
          <w:i w:val="0"/>
          <w:sz w:val="24"/>
          <w:szCs w:val="24"/>
        </w:rPr>
        <w:t xml:space="preserve">Заказчик </w:t>
      </w:r>
      <w:r>
        <w:rPr>
          <w:rFonts w:ascii="GHEA Grapalat" w:hAnsi="GHEA Grapalat"/>
          <w:i w:val="0"/>
          <w:sz w:val="24"/>
          <w:szCs w:val="24"/>
        </w:rPr>
        <w:t xml:space="preserve">,,Коммунальное хозяйство Ани” общины Ани, Ширакский </w:t>
      </w:r>
      <w:proofErr w:type="spellStart"/>
      <w:r>
        <w:rPr>
          <w:rFonts w:ascii="GHEA Grapalat" w:hAnsi="GHEA Grapalat"/>
          <w:i w:val="0"/>
          <w:sz w:val="24"/>
          <w:szCs w:val="24"/>
        </w:rPr>
        <w:t>марз</w:t>
      </w:r>
      <w:proofErr w:type="spellEnd"/>
      <w:r>
        <w:rPr>
          <w:rFonts w:ascii="GHEA Grapalat" w:hAnsi="GHEA Grapalat"/>
          <w:i w:val="0"/>
          <w:sz w:val="24"/>
          <w:szCs w:val="24"/>
        </w:rPr>
        <w:t xml:space="preserve">, Республика Армения  </w:t>
      </w:r>
      <w:r>
        <w:rPr>
          <w:rFonts w:ascii="GHEA Grapalat" w:hAnsi="GHEA Grapalat"/>
          <w:i w:val="0"/>
          <w:sz w:val="16"/>
          <w:szCs w:val="16"/>
          <w:lang w:val="hy-AM"/>
        </w:rPr>
        <w:t xml:space="preserve"> </w:t>
      </w:r>
      <w:r w:rsidR="00915A97">
        <w:rPr>
          <w:rFonts w:ascii="GHEA Grapalat" w:hAnsi="GHEA Grapalat" w:cs="Sylfaen"/>
          <w:b/>
        </w:rPr>
        <w:br w:type="page"/>
      </w:r>
    </w:p>
    <w:p w14:paraId="741C7738"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031694D6" w14:textId="4239E904"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512804">
        <w:rPr>
          <w:rFonts w:ascii="GHEA Grapalat" w:hAnsi="GHEA Grapalat"/>
        </w:rPr>
        <w:t>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3B29EF">
        <w:rPr>
          <w:rFonts w:ascii="GHEA Grapalat" w:hAnsi="GHEA Grapalat"/>
          <w:i/>
        </w:rPr>
        <w:t>ШМАКТ-GHAPDzB-25/9</w:t>
      </w:r>
      <w:r w:rsidR="001B32D9" w:rsidRPr="001B32D9">
        <w:rPr>
          <w:rFonts w:ascii="GHEA Grapalat" w:hAnsi="GHEA Grapalat" w:cs="Times Armenian"/>
          <w:i/>
        </w:rPr>
        <w:br/>
      </w:r>
      <w:r w:rsidR="00A46F92">
        <w:rPr>
          <w:rFonts w:ascii="GHEA Grapalat" w:hAnsi="GHEA Grapalat"/>
          <w:i/>
        </w:rPr>
        <w:t xml:space="preserve">№ </w:t>
      </w:r>
      <w:r w:rsidR="00512804">
        <w:rPr>
          <w:rFonts w:ascii="GHEA Grapalat" w:hAnsi="GHEA Grapalat"/>
          <w:i/>
        </w:rPr>
        <w:t>2</w:t>
      </w:r>
      <w:r w:rsidR="00096865" w:rsidRPr="009044F1">
        <w:rPr>
          <w:rFonts w:ascii="GHEA Grapalat" w:hAnsi="GHEA Grapalat"/>
          <w:i/>
        </w:rPr>
        <w:t xml:space="preserve"> от </w:t>
      </w:r>
      <w:r w:rsidR="003B29EF">
        <w:rPr>
          <w:rFonts w:ascii="GHEA Grapalat" w:hAnsi="GHEA Grapalat"/>
          <w:i/>
        </w:rPr>
        <w:t>03 декабря</w:t>
      </w:r>
      <w:r w:rsidR="00096865" w:rsidRPr="009044F1">
        <w:rPr>
          <w:rFonts w:ascii="GHEA Grapalat" w:hAnsi="GHEA Grapalat"/>
          <w:i/>
        </w:rPr>
        <w:t xml:space="preserve"> 20</w:t>
      </w:r>
      <w:r w:rsidR="00262E91">
        <w:rPr>
          <w:rFonts w:ascii="GHEA Grapalat" w:hAnsi="GHEA Grapalat"/>
          <w:i/>
        </w:rPr>
        <w:t>25</w:t>
      </w:r>
      <w:r w:rsidR="00096865" w:rsidRPr="009044F1">
        <w:rPr>
          <w:rFonts w:ascii="GHEA Grapalat" w:hAnsi="GHEA Grapalat"/>
          <w:i/>
        </w:rPr>
        <w:t>г.</w:t>
      </w:r>
    </w:p>
    <w:p w14:paraId="14588207" w14:textId="77777777" w:rsidR="00096865" w:rsidRPr="009044F1" w:rsidRDefault="00096865" w:rsidP="00B46D58">
      <w:pPr>
        <w:pStyle w:val="BodyText"/>
        <w:widowControl w:val="0"/>
        <w:spacing w:after="160"/>
        <w:ind w:right="-7" w:firstLine="567"/>
        <w:jc w:val="center"/>
        <w:rPr>
          <w:rFonts w:ascii="GHEA Grapalat" w:hAnsi="GHEA Grapalat"/>
        </w:rPr>
      </w:pPr>
    </w:p>
    <w:p w14:paraId="2281076F" w14:textId="77777777" w:rsidR="00096865" w:rsidRPr="003A1EBB" w:rsidRDefault="00096865" w:rsidP="00B46D58">
      <w:pPr>
        <w:pStyle w:val="BodyText"/>
        <w:widowControl w:val="0"/>
        <w:spacing w:after="160"/>
        <w:ind w:right="-7" w:firstLine="567"/>
        <w:jc w:val="center"/>
        <w:rPr>
          <w:rFonts w:ascii="GHEA Grapalat" w:hAnsi="GHEA Grapalat"/>
        </w:rPr>
      </w:pPr>
    </w:p>
    <w:p w14:paraId="4B070357" w14:textId="77777777" w:rsidR="000763E5" w:rsidRPr="003A1EBB" w:rsidRDefault="000763E5" w:rsidP="00B46D58">
      <w:pPr>
        <w:pStyle w:val="BodyText"/>
        <w:widowControl w:val="0"/>
        <w:spacing w:after="160"/>
        <w:ind w:right="-7" w:firstLine="567"/>
        <w:jc w:val="center"/>
        <w:rPr>
          <w:rFonts w:ascii="GHEA Grapalat" w:hAnsi="GHEA Grapalat"/>
        </w:rPr>
      </w:pPr>
    </w:p>
    <w:p w14:paraId="7AB3EB0E" w14:textId="77777777" w:rsidR="00262E91" w:rsidRPr="009044F1" w:rsidRDefault="00262E91" w:rsidP="00262E91">
      <w:pPr>
        <w:pStyle w:val="BodyText"/>
        <w:widowControl w:val="0"/>
        <w:spacing w:after="160"/>
        <w:ind w:right="-7" w:firstLine="567"/>
        <w:jc w:val="center"/>
        <w:rPr>
          <w:rFonts w:ascii="GHEA Grapalat" w:hAnsi="GHEA Grapalat"/>
        </w:rPr>
      </w:pPr>
      <w:r w:rsidRPr="009044F1">
        <w:rPr>
          <w:rFonts w:ascii="GHEA Grapalat" w:hAnsi="GHEA Grapalat"/>
          <w:i/>
        </w:rPr>
        <w:t>"</w:t>
      </w:r>
      <w:r>
        <w:rPr>
          <w:rFonts w:ascii="GHEA Grapalat" w:hAnsi="GHEA Grapalat"/>
        </w:rPr>
        <w:t xml:space="preserve">,,Коммунальное хозяйство Ани” общины Ани, Ширакский </w:t>
      </w:r>
      <w:proofErr w:type="spellStart"/>
      <w:r>
        <w:rPr>
          <w:rFonts w:ascii="GHEA Grapalat" w:hAnsi="GHEA Grapalat"/>
        </w:rPr>
        <w:t>марз</w:t>
      </w:r>
      <w:proofErr w:type="spellEnd"/>
      <w:r>
        <w:rPr>
          <w:rFonts w:ascii="GHEA Grapalat" w:hAnsi="GHEA Grapalat"/>
        </w:rPr>
        <w:t xml:space="preserve">, Республика Армения </w:t>
      </w:r>
      <w:r>
        <w:rPr>
          <w:rFonts w:ascii="GHEA Grapalat" w:hAnsi="GHEA Grapalat"/>
          <w:sz w:val="16"/>
          <w:szCs w:val="16"/>
          <w:lang w:val="hy-AM"/>
        </w:rPr>
        <w:t xml:space="preserve"> </w:t>
      </w:r>
      <w:r w:rsidRPr="009044F1">
        <w:rPr>
          <w:rFonts w:ascii="GHEA Grapalat" w:hAnsi="GHEA Grapalat"/>
          <w:i/>
        </w:rPr>
        <w:t>"</w:t>
      </w:r>
    </w:p>
    <w:p w14:paraId="634D778A" w14:textId="77777777" w:rsidR="00262E91" w:rsidRPr="003A1EBB" w:rsidRDefault="00262E91" w:rsidP="00262E91">
      <w:pPr>
        <w:pStyle w:val="BodyText"/>
        <w:widowControl w:val="0"/>
        <w:spacing w:after="160"/>
        <w:ind w:right="-7" w:firstLine="567"/>
        <w:jc w:val="center"/>
        <w:rPr>
          <w:rFonts w:ascii="GHEA Grapalat" w:hAnsi="GHEA Grapalat"/>
        </w:rPr>
      </w:pPr>
    </w:p>
    <w:p w14:paraId="2DEFC1ED" w14:textId="77777777" w:rsidR="00262E91" w:rsidRPr="003A1EBB" w:rsidRDefault="00262E91" w:rsidP="00262E91">
      <w:pPr>
        <w:pStyle w:val="BodyText"/>
        <w:widowControl w:val="0"/>
        <w:spacing w:after="160"/>
        <w:ind w:right="-7" w:firstLine="567"/>
        <w:jc w:val="center"/>
        <w:rPr>
          <w:rFonts w:ascii="GHEA Grapalat" w:hAnsi="GHEA Grapalat"/>
        </w:rPr>
      </w:pPr>
    </w:p>
    <w:p w14:paraId="61EF5DF0" w14:textId="77777777" w:rsidR="00262E91" w:rsidRPr="003A1EBB" w:rsidRDefault="00262E91" w:rsidP="00262E91">
      <w:pPr>
        <w:pStyle w:val="BodyText"/>
        <w:widowControl w:val="0"/>
        <w:spacing w:after="160"/>
        <w:ind w:right="-7" w:firstLine="567"/>
        <w:jc w:val="center"/>
        <w:rPr>
          <w:rFonts w:ascii="GHEA Grapalat" w:hAnsi="GHEA Grapalat"/>
        </w:rPr>
      </w:pPr>
    </w:p>
    <w:p w14:paraId="36F3ACE9" w14:textId="77777777" w:rsidR="00262E91" w:rsidRPr="009044F1" w:rsidRDefault="00262E91" w:rsidP="00262E91">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3D3D2FA0" w14:textId="77777777" w:rsidR="00262E91" w:rsidRPr="009044F1" w:rsidRDefault="00262E91" w:rsidP="00262E91">
      <w:pPr>
        <w:pStyle w:val="BodyText"/>
        <w:widowControl w:val="0"/>
        <w:spacing w:after="160"/>
        <w:ind w:right="-7" w:firstLine="567"/>
        <w:jc w:val="center"/>
        <w:rPr>
          <w:rFonts w:ascii="GHEA Grapalat" w:hAnsi="GHEA Grapalat" w:cs="Sylfaen"/>
        </w:rPr>
      </w:pPr>
    </w:p>
    <w:p w14:paraId="6F58E3D1" w14:textId="77777777" w:rsidR="00262E91" w:rsidRPr="009044F1" w:rsidRDefault="00262E91" w:rsidP="00262E91">
      <w:pPr>
        <w:pStyle w:val="BodyText"/>
        <w:widowControl w:val="0"/>
        <w:spacing w:after="160"/>
        <w:ind w:right="-7" w:firstLine="567"/>
        <w:jc w:val="center"/>
        <w:rPr>
          <w:rFonts w:ascii="GHEA Grapalat" w:hAnsi="GHEA Grapalat" w:cs="Sylfaen"/>
        </w:rPr>
      </w:pPr>
    </w:p>
    <w:p w14:paraId="4028A8D6" w14:textId="77777777" w:rsidR="00262E91" w:rsidRPr="008770BB" w:rsidRDefault="00262E91" w:rsidP="00262E91">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Pr>
          <w:rFonts w:ascii="GHEA Grapalat" w:hAnsi="GHEA Grapalat"/>
        </w:rPr>
        <w:t>ДИЗЕЛЬНОГО ТОПЛИВО</w:t>
      </w:r>
      <w:r w:rsidRPr="00490FCB">
        <w:rPr>
          <w:rFonts w:ascii="GHEA Grapalat" w:hAnsi="GHEA Grapalat"/>
        </w:rPr>
        <w:t xml:space="preserve"> </w:t>
      </w:r>
      <w:r w:rsidRPr="009044F1">
        <w:rPr>
          <w:rFonts w:ascii="GHEA Grapalat" w:hAnsi="GHEA Grapalat"/>
        </w:rPr>
        <w:t xml:space="preserve"> ДЛЯ НУЖД </w:t>
      </w:r>
      <w:r>
        <w:rPr>
          <w:rFonts w:ascii="GHEA Grapalat" w:hAnsi="GHEA Grapalat"/>
        </w:rPr>
        <w:t>“КОММУНАЛЬНОЕ ХОЗЯЙСТВО АНИ» ОБЩИНЫ АНИ ШИРАКСКОГО МАРЗА РЕСПУБЛИКИ АРМЕНИЯ</w:t>
      </w:r>
    </w:p>
    <w:p w14:paraId="030AEA96" w14:textId="2830FF03" w:rsidR="00096865" w:rsidRPr="009044F1" w:rsidRDefault="00096865" w:rsidP="00B46D58">
      <w:pPr>
        <w:pStyle w:val="BodyText"/>
        <w:widowControl w:val="0"/>
        <w:spacing w:after="160"/>
        <w:ind w:right="-7"/>
        <w:jc w:val="center"/>
        <w:rPr>
          <w:rFonts w:ascii="GHEA Grapalat" w:hAnsi="GHEA Grapalat"/>
        </w:rPr>
      </w:pPr>
    </w:p>
    <w:p w14:paraId="54D63630" w14:textId="77777777" w:rsidR="00CE0D95" w:rsidRPr="009044F1" w:rsidRDefault="00CE0D95" w:rsidP="00B46D58">
      <w:pPr>
        <w:pStyle w:val="BodyText"/>
        <w:widowControl w:val="0"/>
        <w:spacing w:after="160"/>
        <w:ind w:right="-7" w:firstLine="567"/>
        <w:jc w:val="center"/>
        <w:rPr>
          <w:rFonts w:ascii="GHEA Grapalat" w:hAnsi="GHEA Grapalat"/>
        </w:rPr>
      </w:pPr>
    </w:p>
    <w:p w14:paraId="38E9A409" w14:textId="77777777" w:rsidR="00CE0D95" w:rsidRPr="009044F1" w:rsidRDefault="00CE0D95" w:rsidP="00B46D58">
      <w:pPr>
        <w:pStyle w:val="BodyText"/>
        <w:widowControl w:val="0"/>
        <w:spacing w:after="160"/>
        <w:ind w:right="-7" w:firstLine="567"/>
        <w:jc w:val="center"/>
        <w:rPr>
          <w:rFonts w:ascii="GHEA Grapalat" w:hAnsi="GHEA Grapalat"/>
        </w:rPr>
      </w:pPr>
    </w:p>
    <w:p w14:paraId="7646BA85" w14:textId="77777777" w:rsidR="000763E5" w:rsidRDefault="000763E5" w:rsidP="00B46D58">
      <w:pPr>
        <w:rPr>
          <w:rFonts w:ascii="GHEA Grapalat" w:hAnsi="GHEA Grapalat"/>
        </w:rPr>
      </w:pPr>
      <w:r>
        <w:rPr>
          <w:rFonts w:ascii="GHEA Grapalat" w:hAnsi="GHEA Grapalat"/>
        </w:rPr>
        <w:br w:type="page"/>
      </w:r>
    </w:p>
    <w:p w14:paraId="126E6493"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0151061" w14:textId="77777777" w:rsidR="00984BDB" w:rsidRPr="009044F1" w:rsidRDefault="00984BDB" w:rsidP="00B46D58">
      <w:pPr>
        <w:widowControl w:val="0"/>
        <w:spacing w:after="160"/>
        <w:ind w:firstLine="567"/>
        <w:jc w:val="both"/>
        <w:rPr>
          <w:rFonts w:ascii="GHEA Grapalat" w:hAnsi="GHEA Grapalat"/>
          <w:i/>
        </w:rPr>
      </w:pPr>
    </w:p>
    <w:p w14:paraId="33221CD3"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EB89E5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4B9F920D" w14:textId="77777777" w:rsidR="00160AE4" w:rsidRPr="009044F1" w:rsidRDefault="00160AE4" w:rsidP="00B46D58">
      <w:pPr>
        <w:widowControl w:val="0"/>
        <w:spacing w:after="160"/>
        <w:ind w:firstLine="567"/>
        <w:jc w:val="center"/>
        <w:rPr>
          <w:rFonts w:ascii="GHEA Grapalat" w:hAnsi="GHEA Grapalat"/>
          <w:i/>
        </w:rPr>
      </w:pPr>
    </w:p>
    <w:p w14:paraId="529FEB21" w14:textId="77777777" w:rsidR="00BB1ADA" w:rsidRPr="00B6338C" w:rsidRDefault="00BB1ADA" w:rsidP="00BB1ADA">
      <w:pPr>
        <w:widowControl w:val="0"/>
        <w:jc w:val="center"/>
        <w:rPr>
          <w:rFonts w:ascii="GHEA Grapalat" w:hAnsi="GHEA Grapalat"/>
          <w:b/>
        </w:rPr>
      </w:pPr>
      <w:r>
        <w:rPr>
          <w:rFonts w:ascii="GHEA Grapalat" w:hAnsi="GHEA Grapalat"/>
          <w:b/>
        </w:rPr>
        <w:t>ДИЗЕЛЬНОЕ ТОПЛИВО</w:t>
      </w:r>
      <w:r w:rsidRPr="00B6338C">
        <w:rPr>
          <w:rFonts w:ascii="GHEA Grapalat" w:hAnsi="GHEA Grapalat"/>
          <w:b/>
        </w:rPr>
        <w:t xml:space="preserve"> </w:t>
      </w:r>
      <w:r w:rsidRPr="002E069D">
        <w:rPr>
          <w:rFonts w:ascii="GHEA Grapalat" w:hAnsi="GHEA Grapalat"/>
          <w:b/>
        </w:rPr>
        <w:t>ДЛЯ НУЖД</w:t>
      </w:r>
      <w:r w:rsidRPr="00B6338C">
        <w:rPr>
          <w:rFonts w:ascii="GHEA Grapalat" w:hAnsi="GHEA Grapalat"/>
          <w:b/>
        </w:rPr>
        <w:t xml:space="preserve"> «КОММУНАЛЬНОЕ ХОЗЯЙСТВО АНИ» ОБЩИНЫ АНИ ШИРАКСКОГО МАРЗА РЕСПУБЛИКИ АРМЕНИЯ</w:t>
      </w:r>
      <w:r w:rsidRPr="00B6338C" w:rsidDel="004D5DC9">
        <w:rPr>
          <w:rFonts w:ascii="GHEA Grapalat" w:hAnsi="GHEA Grapalat"/>
          <w:b/>
        </w:rPr>
        <w:t xml:space="preserve"> </w:t>
      </w:r>
    </w:p>
    <w:p w14:paraId="5C0C3158" w14:textId="77777777" w:rsidR="00BB1ADA" w:rsidRPr="003A1EBB" w:rsidRDefault="00BB1ADA" w:rsidP="00BB1ADA">
      <w:pPr>
        <w:widowControl w:val="0"/>
        <w:spacing w:after="160"/>
        <w:ind w:firstLine="567"/>
        <w:jc w:val="center"/>
        <w:rPr>
          <w:rFonts w:ascii="GHEA Grapalat" w:hAnsi="GHEA Grapalat"/>
        </w:rPr>
      </w:pPr>
    </w:p>
    <w:p w14:paraId="5ACDED6F" w14:textId="77777777" w:rsidR="00BB1ADA" w:rsidRPr="009044F1" w:rsidRDefault="00BB1ADA" w:rsidP="00BB1ADA">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4251EBE3" w14:textId="77777777" w:rsidR="00C67E80" w:rsidRPr="009044F1" w:rsidRDefault="00C67E80" w:rsidP="00B46D58">
      <w:pPr>
        <w:widowControl w:val="0"/>
        <w:spacing w:after="160"/>
        <w:jc w:val="center"/>
        <w:rPr>
          <w:rFonts w:ascii="GHEA Grapalat" w:hAnsi="GHEA Grapalat" w:cs="Sylfaen"/>
          <w:b/>
        </w:rPr>
      </w:pPr>
    </w:p>
    <w:p w14:paraId="5BD32A0C"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4F00EC3E" w14:textId="77777777" w:rsidR="002E069D" w:rsidRPr="008842CE" w:rsidRDefault="002E069D" w:rsidP="00B46D58">
      <w:pPr>
        <w:widowControl w:val="0"/>
        <w:spacing w:after="160"/>
        <w:jc w:val="center"/>
        <w:rPr>
          <w:rFonts w:ascii="GHEA Grapalat" w:hAnsi="GHEA Grapalat"/>
        </w:rPr>
      </w:pPr>
    </w:p>
    <w:p w14:paraId="7173F737"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8DFDA0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EBB87A0"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B4EB321"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53AE70F"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FBEFDC5"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441907D"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5250DF67"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397640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61E488A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175B460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239A992B" w14:textId="77777777" w:rsidR="00520F57" w:rsidRDefault="00520F57" w:rsidP="00B46D58">
      <w:pPr>
        <w:widowControl w:val="0"/>
        <w:spacing w:after="160"/>
        <w:jc w:val="center"/>
        <w:rPr>
          <w:rFonts w:ascii="GHEA Grapalat" w:hAnsi="GHEA Grapalat"/>
          <w:b/>
        </w:rPr>
      </w:pPr>
    </w:p>
    <w:p w14:paraId="7CF2CE8D" w14:textId="77777777" w:rsidR="00520F57" w:rsidRDefault="00520F57" w:rsidP="00B46D58">
      <w:pPr>
        <w:widowControl w:val="0"/>
        <w:spacing w:after="160"/>
        <w:jc w:val="center"/>
        <w:rPr>
          <w:rFonts w:ascii="GHEA Grapalat" w:hAnsi="GHEA Grapalat"/>
          <w:b/>
        </w:rPr>
      </w:pPr>
    </w:p>
    <w:p w14:paraId="09EADF74"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128B0BBB" w14:textId="77777777" w:rsidR="008842CE" w:rsidRPr="00374F4A" w:rsidRDefault="008842CE" w:rsidP="00B46D58">
      <w:pPr>
        <w:widowControl w:val="0"/>
        <w:spacing w:after="160"/>
        <w:jc w:val="center"/>
        <w:rPr>
          <w:rFonts w:ascii="GHEA Grapalat" w:hAnsi="GHEA Grapalat"/>
          <w:b/>
        </w:rPr>
      </w:pPr>
    </w:p>
    <w:p w14:paraId="7B4DCD50" w14:textId="22F73E21"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137E3">
        <w:rPr>
          <w:rFonts w:ascii="GHEA Grapalat" w:hAnsi="GHEA Grapalat"/>
          <w:b/>
        </w:rPr>
        <w:t>ЗАПРОС КОТИРОВОК</w:t>
      </w:r>
    </w:p>
    <w:p w14:paraId="72CA61BB" w14:textId="77777777" w:rsidR="00520F57" w:rsidRPr="008842CE" w:rsidRDefault="00520F57" w:rsidP="00B46D58">
      <w:pPr>
        <w:widowControl w:val="0"/>
        <w:spacing w:after="160"/>
        <w:jc w:val="center"/>
        <w:rPr>
          <w:rFonts w:ascii="GHEA Grapalat" w:hAnsi="GHEA Grapalat"/>
          <w:b/>
        </w:rPr>
      </w:pPr>
    </w:p>
    <w:p w14:paraId="591443E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797D262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12E1D22"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1206F33" w14:textId="77777777" w:rsidR="00E17B7F" w:rsidRDefault="00E17B7F">
      <w:pPr>
        <w:rPr>
          <w:rFonts w:ascii="GHEA Grapalat" w:hAnsi="GHEA Grapalat"/>
          <w:spacing w:val="-6"/>
        </w:rPr>
      </w:pPr>
      <w:r>
        <w:rPr>
          <w:rFonts w:ascii="GHEA Grapalat" w:hAnsi="GHEA Grapalat"/>
          <w:spacing w:val="-6"/>
        </w:rPr>
        <w:br w:type="page"/>
      </w:r>
    </w:p>
    <w:p w14:paraId="0456ED2B" w14:textId="613219A9"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930839">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3B29EF">
        <w:rPr>
          <w:rFonts w:ascii="GHEA Grapalat" w:hAnsi="GHEA Grapalat"/>
          <w:spacing w:val="-6"/>
        </w:rPr>
        <w:t>ШМАКТ-GHAPDzB-25/9</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5D544FE" w14:textId="554C4734"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3470E">
        <w:rPr>
          <w:rFonts w:ascii="GHEA Grapalat" w:hAnsi="GHEA Grapalat"/>
          <w:i/>
        </w:rPr>
        <w:t xml:space="preserve">,,Коммунальное хозяйство Ани” общины Ани, Ширакский </w:t>
      </w:r>
      <w:proofErr w:type="spellStart"/>
      <w:r w:rsidR="00C3470E">
        <w:rPr>
          <w:rFonts w:ascii="GHEA Grapalat" w:hAnsi="GHEA Grapalat"/>
          <w:i/>
        </w:rPr>
        <w:t>марз</w:t>
      </w:r>
      <w:proofErr w:type="spellEnd"/>
      <w:r w:rsidR="00C3470E">
        <w:rPr>
          <w:rFonts w:ascii="GHEA Grapalat" w:hAnsi="GHEA Grapalat"/>
          <w:i/>
        </w:rPr>
        <w:t xml:space="preserve">, Республика Армения </w:t>
      </w:r>
      <w:r w:rsidR="00C3470E"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1C48ADB"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C0FD171"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5E2CCBE" w14:textId="26DE0A82"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3470E" w:rsidRPr="00516C9D">
        <w:rPr>
          <w:rFonts w:ascii="GHEA Grapalat" w:hAnsi="GHEA Grapalat"/>
          <w:sz w:val="24"/>
          <w:szCs w:val="24"/>
        </w:rPr>
        <w:t>ani.hamaynqapetaran.91@mail.ru</w:t>
      </w:r>
      <w:r w:rsidR="00C3470E" w:rsidRPr="009044F1">
        <w:rPr>
          <w:rFonts w:ascii="GHEA Grapalat" w:hAnsi="GHEA Grapalat"/>
          <w:sz w:val="24"/>
          <w:szCs w:val="24"/>
        </w:rPr>
        <w:t>.</w:t>
      </w:r>
    </w:p>
    <w:p w14:paraId="48D5760E"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14:paraId="401ED98B"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7A8C76E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6609017E" w14:textId="77777777" w:rsidR="00C3470E" w:rsidRPr="009044F1" w:rsidRDefault="00845AA5" w:rsidP="00C3470E">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C3470E" w:rsidRPr="009044F1">
        <w:rPr>
          <w:rFonts w:ascii="GHEA Grapalat" w:hAnsi="GHEA Grapalat"/>
          <w:i w:val="0"/>
          <w:sz w:val="24"/>
          <w:szCs w:val="24"/>
        </w:rPr>
        <w:t xml:space="preserve">Предметом закупки является приобретение </w:t>
      </w:r>
      <w:r w:rsidR="00C3470E">
        <w:rPr>
          <w:rFonts w:ascii="GHEA Grapalat" w:hAnsi="GHEA Grapalat"/>
          <w:b/>
        </w:rPr>
        <w:t xml:space="preserve">ДИЗЕЛЬНОГО ТОПЛИВО </w:t>
      </w:r>
      <w:r w:rsidR="00C3470E" w:rsidRPr="009044F1">
        <w:rPr>
          <w:rFonts w:ascii="GHEA Grapalat" w:hAnsi="GHEA Grapalat"/>
          <w:i w:val="0"/>
          <w:sz w:val="24"/>
          <w:szCs w:val="24"/>
        </w:rPr>
        <w:t xml:space="preserve"> (далее — также товар) для нужд </w:t>
      </w:r>
      <w:r w:rsidR="00C3470E">
        <w:rPr>
          <w:rFonts w:ascii="GHEA Grapalat" w:hAnsi="GHEA Grapalat"/>
          <w:i w:val="0"/>
          <w:sz w:val="24"/>
          <w:szCs w:val="24"/>
        </w:rPr>
        <w:t xml:space="preserve">,,Коммунальное хозяйство Ани” общины Ани, Ширакский </w:t>
      </w:r>
      <w:proofErr w:type="spellStart"/>
      <w:r w:rsidR="00C3470E">
        <w:rPr>
          <w:rFonts w:ascii="GHEA Grapalat" w:hAnsi="GHEA Grapalat"/>
          <w:i w:val="0"/>
          <w:sz w:val="24"/>
          <w:szCs w:val="24"/>
        </w:rPr>
        <w:t>марз</w:t>
      </w:r>
      <w:proofErr w:type="spellEnd"/>
      <w:r w:rsidR="00C3470E">
        <w:rPr>
          <w:rFonts w:ascii="GHEA Grapalat" w:hAnsi="GHEA Grapalat"/>
          <w:i w:val="0"/>
          <w:sz w:val="24"/>
          <w:szCs w:val="24"/>
        </w:rPr>
        <w:t xml:space="preserve">, Республика Армения </w:t>
      </w:r>
      <w:r w:rsidR="00C3470E" w:rsidRPr="009044F1">
        <w:rPr>
          <w:rFonts w:ascii="GHEA Grapalat" w:hAnsi="GHEA Grapalat"/>
          <w:i w:val="0"/>
          <w:sz w:val="24"/>
          <w:szCs w:val="24"/>
        </w:rPr>
        <w:t>, которые сгруппированы в лоты "</w:t>
      </w:r>
      <w:r w:rsidR="00C3470E">
        <w:rPr>
          <w:rFonts w:ascii="GHEA Grapalat" w:hAnsi="GHEA Grapalat"/>
          <w:i w:val="0"/>
          <w:sz w:val="24"/>
          <w:szCs w:val="24"/>
        </w:rPr>
        <w:t>1</w:t>
      </w:r>
      <w:r w:rsidR="00C3470E"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0F5A5A9B" w14:textId="77777777" w:rsidTr="00AD432A">
        <w:trPr>
          <w:jc w:val="center"/>
        </w:trPr>
        <w:tc>
          <w:tcPr>
            <w:tcW w:w="2776" w:type="dxa"/>
            <w:gridSpan w:val="2"/>
            <w:vAlign w:val="center"/>
          </w:tcPr>
          <w:p w14:paraId="749F7F8B"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25ECFAB3"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24EA0559" w14:textId="77777777" w:rsidTr="00AD432A">
        <w:trPr>
          <w:jc w:val="center"/>
        </w:trPr>
        <w:tc>
          <w:tcPr>
            <w:tcW w:w="1530" w:type="dxa"/>
            <w:vAlign w:val="center"/>
          </w:tcPr>
          <w:p w14:paraId="18529AEB"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340DDC19"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2C183CD"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3B29EF" w:rsidRPr="009044F1" w14:paraId="5E8B67E4" w14:textId="77777777" w:rsidTr="00AD432A">
        <w:trPr>
          <w:jc w:val="center"/>
        </w:trPr>
        <w:tc>
          <w:tcPr>
            <w:tcW w:w="1530" w:type="dxa"/>
            <w:vAlign w:val="center"/>
          </w:tcPr>
          <w:p w14:paraId="40DBF1D0" w14:textId="77777777" w:rsidR="003B29EF" w:rsidRPr="009044F1" w:rsidRDefault="003B29EF" w:rsidP="003B29EF">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14:paraId="50D8812B" w14:textId="6837A32F" w:rsidR="003B29EF" w:rsidRPr="009044F1" w:rsidRDefault="003B29EF" w:rsidP="003B29EF">
            <w:pPr>
              <w:pStyle w:val="BodyTextIndent2"/>
              <w:widowControl w:val="0"/>
              <w:spacing w:after="120" w:line="240" w:lineRule="auto"/>
              <w:ind w:firstLine="0"/>
              <w:jc w:val="center"/>
              <w:rPr>
                <w:rFonts w:ascii="GHEA Grapalat" w:hAnsi="GHEA Grapalat"/>
                <w:sz w:val="24"/>
                <w:szCs w:val="24"/>
              </w:rPr>
            </w:pPr>
            <w:r w:rsidRPr="00613A50">
              <w:rPr>
                <w:rFonts w:ascii="GHEA Grapalat" w:hAnsi="GHEA Grapalat" w:cs="Sylfaen"/>
                <w:b/>
                <w:bCs/>
                <w:color w:val="000000"/>
                <w:sz w:val="16"/>
                <w:szCs w:val="16"/>
                <w:shd w:val="clear" w:color="auto" w:fill="FFFFFF"/>
                <w:lang w:val="hy-AM"/>
              </w:rPr>
              <w:t>4944000</w:t>
            </w:r>
          </w:p>
        </w:tc>
        <w:tc>
          <w:tcPr>
            <w:tcW w:w="6458" w:type="dxa"/>
            <w:vAlign w:val="center"/>
          </w:tcPr>
          <w:p w14:paraId="1CE028D6" w14:textId="6F59507F" w:rsidR="003B29EF" w:rsidRPr="009044F1" w:rsidRDefault="003B29EF" w:rsidP="003B29EF">
            <w:pPr>
              <w:pStyle w:val="BodyTextIndent2"/>
              <w:widowControl w:val="0"/>
              <w:spacing w:after="120" w:line="240" w:lineRule="auto"/>
              <w:ind w:firstLine="0"/>
              <w:rPr>
                <w:rFonts w:ascii="GHEA Grapalat" w:hAnsi="GHEA Grapalat"/>
                <w:sz w:val="24"/>
                <w:szCs w:val="24"/>
                <w:u w:val="single"/>
                <w:vertAlign w:val="subscript"/>
              </w:rPr>
            </w:pPr>
            <w:r w:rsidRPr="008A480D">
              <w:rPr>
                <w:rFonts w:ascii="GHEA Grapalat" w:hAnsi="GHEA Grapalat" w:cstheme="minorBidi"/>
                <w:b/>
                <w:bCs/>
                <w:color w:val="000000" w:themeColor="text1"/>
                <w:sz w:val="18"/>
                <w:szCs w:val="18"/>
                <w:lang w:val="hy-AM"/>
              </w:rPr>
              <w:t>ДИЗЕЛЬНОЕ ТОПЛИВО</w:t>
            </w:r>
          </w:p>
        </w:tc>
      </w:tr>
    </w:tbl>
    <w:p w14:paraId="1F0CA245"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E79E151"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14:paraId="24C5E161"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66410F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7EACB0F"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657CF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0576330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2909A7E"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20838C6C" w14:textId="77777777"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71AECAFF" w14:textId="77777777" w:rsidR="00445D45" w:rsidRDefault="00445D45" w:rsidP="00B46D58">
      <w:pPr>
        <w:widowControl w:val="0"/>
        <w:tabs>
          <w:tab w:val="left" w:pos="1134"/>
        </w:tabs>
        <w:spacing w:after="160"/>
        <w:ind w:firstLine="567"/>
        <w:jc w:val="both"/>
        <w:rPr>
          <w:rFonts w:ascii="GHEA Grapalat" w:hAnsi="GHEA Grapalat"/>
        </w:rPr>
      </w:pPr>
    </w:p>
    <w:p w14:paraId="59AE8894"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7BA7DFE"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68804626"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C100795"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2DFFA88F"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43F25017"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1F7498A" w14:textId="77777777"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6CCFC0A"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0EDDB5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005161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E2D36A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795F39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AED0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382C1B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A4EF1FC"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1A61C3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5C95A21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377BE4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3CB3CA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6E389FF"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231CA9C"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5B36ADBE"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BB44184"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D424995"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0DB0CB"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444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9C52AC4"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C066490"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5C4CCD77" w14:textId="1AA09B4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0973305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113DFD"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783CCF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65B8A4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8920561" w14:textId="30820FE7" w:rsidR="00B051BE" w:rsidRPr="009044F1" w:rsidRDefault="00096865" w:rsidP="00BF4606">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4E522FF"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57C526C"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BDB71C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0CA80EE6" w14:textId="51B9BA0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F137E3">
        <w:rPr>
          <w:rFonts w:ascii="GHEA Grapalat" w:hAnsi="GHEA Grapalat"/>
          <w:sz w:val="24"/>
          <w:szCs w:val="24"/>
        </w:rPr>
        <w:t>запрос котировок</w:t>
      </w:r>
      <w:r w:rsidRPr="009044F1">
        <w:rPr>
          <w:rFonts w:ascii="GHEA Grapalat" w:hAnsi="GHEA Grapalat"/>
          <w:sz w:val="24"/>
          <w:szCs w:val="24"/>
        </w:rPr>
        <w:t>.</w:t>
      </w:r>
    </w:p>
    <w:p w14:paraId="265044DB" w14:textId="6F77D246"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6D4A8E" w:rsidRPr="00DE52A9">
        <w:rPr>
          <w:rFonts w:ascii="GHEA Grapalat" w:hAnsi="GHEA Grapalat"/>
          <w:i/>
          <w:sz w:val="24"/>
          <w:szCs w:val="24"/>
        </w:rPr>
        <w:t xml:space="preserve">РА, Ширакский </w:t>
      </w:r>
      <w:proofErr w:type="spellStart"/>
      <w:r w:rsidR="006D4A8E" w:rsidRPr="00DE52A9">
        <w:rPr>
          <w:rFonts w:ascii="GHEA Grapalat" w:hAnsi="GHEA Grapalat"/>
          <w:i/>
          <w:sz w:val="24"/>
          <w:szCs w:val="24"/>
        </w:rPr>
        <w:t>марз</w:t>
      </w:r>
      <w:proofErr w:type="spellEnd"/>
      <w:r w:rsidR="006D4A8E" w:rsidRPr="00DE52A9">
        <w:rPr>
          <w:rFonts w:ascii="GHEA Grapalat" w:hAnsi="GHEA Grapalat"/>
          <w:i/>
          <w:sz w:val="24"/>
          <w:szCs w:val="24"/>
        </w:rPr>
        <w:t xml:space="preserve">, </w:t>
      </w:r>
      <w:r w:rsidR="006D4A8E">
        <w:rPr>
          <w:rFonts w:ascii="GHEA Grapalat" w:hAnsi="GHEA Grapalat"/>
          <w:i/>
          <w:sz w:val="24"/>
          <w:szCs w:val="24"/>
        </w:rPr>
        <w:t>г</w:t>
      </w:r>
      <w:r w:rsidR="006D4A8E" w:rsidRPr="00DE52A9">
        <w:rPr>
          <w:rFonts w:ascii="GHEA Grapalat" w:hAnsi="GHEA Grapalat"/>
          <w:i/>
          <w:sz w:val="24"/>
          <w:szCs w:val="24"/>
        </w:rPr>
        <w:t xml:space="preserve">. </w:t>
      </w:r>
      <w:proofErr w:type="spellStart"/>
      <w:r w:rsidR="006D4A8E" w:rsidRPr="00DE52A9">
        <w:rPr>
          <w:rFonts w:ascii="GHEA Grapalat" w:hAnsi="GHEA Grapalat"/>
          <w:i/>
          <w:sz w:val="24"/>
          <w:szCs w:val="24"/>
        </w:rPr>
        <w:t>Маралик</w:t>
      </w:r>
      <w:proofErr w:type="spellEnd"/>
      <w:r w:rsidR="006D4A8E" w:rsidRPr="00DE52A9">
        <w:rPr>
          <w:rFonts w:ascii="GHEA Grapalat" w:hAnsi="GHEA Grapalat"/>
          <w:i/>
          <w:sz w:val="24"/>
          <w:szCs w:val="24"/>
        </w:rPr>
        <w:t xml:space="preserve">, </w:t>
      </w:r>
      <w:proofErr w:type="spellStart"/>
      <w:r w:rsidR="006D4A8E" w:rsidRPr="00DE52A9">
        <w:rPr>
          <w:rFonts w:ascii="GHEA Grapalat" w:hAnsi="GHEA Grapalat"/>
          <w:i/>
          <w:sz w:val="24"/>
          <w:szCs w:val="24"/>
        </w:rPr>
        <w:t>Мадатян</w:t>
      </w:r>
      <w:proofErr w:type="spellEnd"/>
      <w:r w:rsidR="006D4A8E" w:rsidRPr="00DE52A9">
        <w:rPr>
          <w:rFonts w:ascii="GHEA Grapalat" w:hAnsi="GHEA Grapalat"/>
          <w:i/>
          <w:sz w:val="24"/>
          <w:szCs w:val="24"/>
        </w:rPr>
        <w:t xml:space="preserve"> 1</w:t>
      </w:r>
      <w:r w:rsidR="006D4A8E">
        <w:rPr>
          <w:rFonts w:ascii="GHEA Grapalat" w:hAnsi="GHEA Grapalat"/>
          <w:i/>
          <w:sz w:val="24"/>
          <w:szCs w:val="24"/>
        </w:rPr>
        <w:t xml:space="preserve"> /муниципалитет Ани/</w:t>
      </w:r>
      <w:r w:rsidR="006D4A8E">
        <w:rPr>
          <w:rFonts w:ascii="GHEA Grapalat" w:hAnsi="GHEA Grapalat"/>
          <w:sz w:val="24"/>
          <w:szCs w:val="24"/>
        </w:rPr>
        <w:t>не позднее, чем "</w:t>
      </w:r>
      <w:r w:rsidR="003B29EF">
        <w:rPr>
          <w:rFonts w:ascii="GHEA Grapalat" w:hAnsi="GHEA Grapalat"/>
          <w:sz w:val="24"/>
          <w:szCs w:val="24"/>
        </w:rPr>
        <w:t>17:00</w:t>
      </w:r>
      <w:r w:rsidR="006D4A8E">
        <w:rPr>
          <w:rFonts w:ascii="GHEA Grapalat" w:hAnsi="GHEA Grapalat"/>
          <w:sz w:val="24"/>
          <w:szCs w:val="24"/>
        </w:rPr>
        <w:t>" часов "</w:t>
      </w:r>
      <w:r w:rsidR="006D4A8E" w:rsidRPr="003A71E7">
        <w:rPr>
          <w:rFonts w:ascii="GHEA Grapalat" w:hAnsi="GHEA Grapalat"/>
          <w:sz w:val="24"/>
          <w:szCs w:val="24"/>
        </w:rPr>
        <w:t>7</w:t>
      </w:r>
      <w:r w:rsidR="006D4A8E">
        <w:rPr>
          <w:rFonts w:ascii="GHEA Grapalat" w:hAnsi="GHEA Grapalat"/>
          <w:sz w:val="24"/>
          <w:szCs w:val="24"/>
        </w:rPr>
        <w:t xml:space="preserve">"-го дня с даты опубликования в бюллетене объявления и приглашения на настоящую процедуру. </w:t>
      </w:r>
      <w:r>
        <w:rPr>
          <w:rFonts w:ascii="GHEA Grapalat" w:hAnsi="GHEA Grapalat"/>
          <w:sz w:val="24"/>
          <w:szCs w:val="24"/>
        </w:rPr>
        <w:t xml:space="preserve"> </w:t>
      </w:r>
    </w:p>
    <w:p w14:paraId="706E3AFB" w14:textId="66AD9E86"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D4A8E" w:rsidRPr="00F7287D">
        <w:rPr>
          <w:rFonts w:ascii="GHEA Grapalat" w:hAnsi="GHEA Grapalat"/>
          <w:sz w:val="24"/>
          <w:szCs w:val="24"/>
        </w:rPr>
        <w:t>Сатеник</w:t>
      </w:r>
      <w:proofErr w:type="spellEnd"/>
      <w:r w:rsidR="006D4A8E" w:rsidRPr="00F7287D">
        <w:rPr>
          <w:rFonts w:ascii="GHEA Grapalat" w:hAnsi="GHEA Grapalat"/>
          <w:sz w:val="24"/>
          <w:szCs w:val="24"/>
        </w:rPr>
        <w:t xml:space="preserve"> </w:t>
      </w:r>
      <w:proofErr w:type="spellStart"/>
      <w:r w:rsidR="006D4A8E" w:rsidRPr="00F7287D">
        <w:rPr>
          <w:rFonts w:ascii="GHEA Grapalat" w:hAnsi="GHEA Grapalat"/>
          <w:sz w:val="24"/>
          <w:szCs w:val="24"/>
        </w:rPr>
        <w:t>Закарян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4FD99C94"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A58BB18"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690E860C"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6D395DA3"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CCA29E7"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02B66E25"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2BAC3225"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080C91D6"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1"/>
        <w:t>7</w:t>
      </w:r>
      <w:r w:rsidR="005F25EF" w:rsidRPr="008E138A">
        <w:rPr>
          <w:rFonts w:ascii="GHEA Grapalat" w:hAnsi="GHEA Grapalat" w:cs="Sylfaen"/>
          <w:sz w:val="24"/>
          <w:szCs w:val="24"/>
        </w:rPr>
        <w:t>:</w:t>
      </w:r>
      <w:r w:rsidR="00932115" w:rsidRPr="008E138A">
        <w:t xml:space="preserve"> </w:t>
      </w:r>
    </w:p>
    <w:p w14:paraId="6543616F"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547EB55"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31C0946"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59CA3C3"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54347C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1268D1E"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F008539" w14:textId="77777777" w:rsidR="0049655D" w:rsidRDefault="0049655D">
      <w:pPr>
        <w:rPr>
          <w:rFonts w:ascii="GHEA Grapalat" w:hAnsi="GHEA Grapalat"/>
          <w:b/>
        </w:rPr>
      </w:pPr>
    </w:p>
    <w:p w14:paraId="3203C6EE"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5F36F87"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70A6A6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5A1D660"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CAA079B"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71F279E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E3BA6BF"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178FC20"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296D3284"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5D37B217"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3CB808C7"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B358DC3"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508C5904"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333FCCF0"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1A5EEE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5CAD3FB" w14:textId="77777777" w:rsidR="00FA0E41" w:rsidRPr="009044F1" w:rsidRDefault="00FA0E41" w:rsidP="00B46D58">
      <w:pPr>
        <w:widowControl w:val="0"/>
        <w:spacing w:after="160"/>
        <w:ind w:firstLine="567"/>
        <w:jc w:val="center"/>
        <w:rPr>
          <w:rFonts w:ascii="GHEA Grapalat" w:hAnsi="GHEA Grapalat"/>
          <w:b/>
        </w:rPr>
      </w:pPr>
    </w:p>
    <w:p w14:paraId="55B67C26"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4C5B05E" w14:textId="14DB6BBF"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AC6D41">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3B29EF">
        <w:rPr>
          <w:rFonts w:ascii="GHEA Grapalat" w:hAnsi="GHEA Grapalat"/>
          <w:sz w:val="24"/>
          <w:szCs w:val="24"/>
          <w:lang w:val="hy-AM"/>
        </w:rPr>
        <w:t>17:00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3F0BFBF0"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9CCEE58"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55E07CBC"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01E1F2D"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E9EC3E2"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6BCD9A54"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A67191"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15F94A1"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AD5ACDF"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255AC53"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BC0A04D" w14:textId="2B888A8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C6D41">
        <w:rPr>
          <w:rFonts w:ascii="GHEA Grapalat" w:hAnsi="GHEA Grapalat"/>
          <w:i w:val="0"/>
          <w:sz w:val="24"/>
          <w:szCs w:val="24"/>
        </w:rPr>
        <w:t>Центрального</w:t>
      </w:r>
      <w:r w:rsidR="00AC6D41" w:rsidRPr="00F27F7F">
        <w:rPr>
          <w:rFonts w:ascii="GHEA Grapalat" w:hAnsi="GHEA Grapalat"/>
          <w:i w:val="0"/>
          <w:sz w:val="24"/>
          <w:szCs w:val="24"/>
        </w:rPr>
        <w:t xml:space="preserve"> банк</w:t>
      </w:r>
      <w:r w:rsidR="00AC6D41">
        <w:rPr>
          <w:rFonts w:ascii="GHEA Grapalat" w:hAnsi="GHEA Grapalat"/>
          <w:i w:val="0"/>
          <w:sz w:val="24"/>
          <w:szCs w:val="24"/>
        </w:rPr>
        <w:t>а РА</w:t>
      </w:r>
      <w:r w:rsidR="00A01157">
        <w:rPr>
          <w:rFonts w:ascii="GHEA Grapalat" w:hAnsi="GHEA Grapalat"/>
          <w:i w:val="0"/>
          <w:sz w:val="24"/>
          <w:szCs w:val="24"/>
        </w:rPr>
        <w:t>.</w:t>
      </w:r>
    </w:p>
    <w:p w14:paraId="27D293FF"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54847860"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90AD37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2F5E645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33CA37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858E79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5B9B5B7"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207D2538"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C0992DB"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653E0A2"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ADD711B"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C48F2E0"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659A3B96" w14:textId="77777777"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68ECDCE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1E29973"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D25B854"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B1D4967"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D95DAEB"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8FC55CB"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374204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4907A507"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552D7FB"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6349B3E" w14:textId="77777777"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B3451F1" w14:textId="77777777"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21388223" w14:textId="77777777"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0FE54EA9" w14:textId="77777777"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6B0769FB" w14:textId="77777777" w:rsidR="003822FA" w:rsidRDefault="003822FA" w:rsidP="00B46D58">
      <w:pPr>
        <w:widowControl w:val="0"/>
        <w:tabs>
          <w:tab w:val="left" w:pos="1276"/>
        </w:tabs>
        <w:spacing w:after="160"/>
        <w:ind w:firstLine="567"/>
        <w:jc w:val="both"/>
        <w:rPr>
          <w:rFonts w:ascii="GHEA Grapalat" w:hAnsi="GHEA Grapalat"/>
        </w:rPr>
      </w:pPr>
    </w:p>
    <w:p w14:paraId="1679B20E"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5B07DE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EDAF74F"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14E7D38"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B26C05C"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4177F0B"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4717BA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0A1610C"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A151014"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1516BFE3"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4CC1B3E"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53DE0B5" w14:textId="1ED4636D"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AC6D41">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71E248A8"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10A4B1F"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2F0A1ED"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80EDBE"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12D7A67" w14:textId="77777777" w:rsidR="00B47535" w:rsidRDefault="00B47535">
      <w:pPr>
        <w:rPr>
          <w:rFonts w:ascii="GHEA Grapalat" w:hAnsi="GHEA Grapalat"/>
          <w:b/>
        </w:rPr>
      </w:pPr>
      <w:r>
        <w:rPr>
          <w:rFonts w:ascii="GHEA Grapalat" w:hAnsi="GHEA Grapalat"/>
          <w:b/>
        </w:rPr>
        <w:br w:type="page"/>
      </w:r>
    </w:p>
    <w:p w14:paraId="18BD75F2"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3762850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9973025"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181ECEE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0F4A7D1"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4D701B2"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76904C5"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12E8E431"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0B86F190" w14:textId="05187174"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52EDD8E9" w14:textId="35C57D63"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14:paraId="09A733F2"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E808176"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ACA36DE" w14:textId="77777777"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14:paraId="2AA7A33D"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C2E24A9" w14:textId="57A823E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3D6CF4" w:rsidRPr="004A4643">
        <w:rPr>
          <w:rFonts w:ascii="GHEA Grapalat" w:hAnsi="GHEA Grapalat"/>
          <w:i/>
        </w:rPr>
        <w:t>в одностороннем порядке утвержденного заявления-в виде неустойки (приложение 5.1) или наличных денег</w:t>
      </w:r>
      <w:r w:rsidR="003D6CF4">
        <w:rPr>
          <w:rFonts w:ascii="GHEA Grapalat" w:hAnsi="GHEA Grapalat"/>
        </w:rPr>
        <w:t>.</w:t>
      </w:r>
    </w:p>
    <w:p w14:paraId="11416EDE"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1646FDB6"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C7FF866" w14:textId="309662C6"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3D6CF4">
        <w:rPr>
          <w:rFonts w:ascii="GHEA Grapalat" w:hAnsi="GHEA Grapalat"/>
          <w:lang w:val="hy-AM"/>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4692D4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0BC452B"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1B66980" w14:textId="77777777" w:rsidR="001075CA" w:rsidRDefault="001075CA" w:rsidP="001075CA">
      <w:pPr>
        <w:widowControl w:val="0"/>
        <w:tabs>
          <w:tab w:val="left" w:pos="1134"/>
        </w:tabs>
        <w:spacing w:after="160"/>
        <w:ind w:firstLine="567"/>
        <w:jc w:val="both"/>
        <w:rPr>
          <w:ins w:id="6"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3DFA1609"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3E2C3C80"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4219BD30"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707BA73D"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52CBAFF7" w14:textId="77777777" w:rsidR="00D70281" w:rsidRDefault="00D70281" w:rsidP="001075CA">
      <w:pPr>
        <w:widowControl w:val="0"/>
        <w:tabs>
          <w:tab w:val="left" w:pos="1134"/>
        </w:tabs>
        <w:spacing w:after="160"/>
        <w:ind w:firstLine="567"/>
        <w:jc w:val="both"/>
        <w:rPr>
          <w:rFonts w:ascii="GHEA Grapalat" w:hAnsi="GHEA Grapalat"/>
        </w:rPr>
      </w:pPr>
    </w:p>
    <w:p w14:paraId="6B2A8AA4"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5A15B5B4" w14:textId="77777777" w:rsidR="00362FEF" w:rsidRDefault="00362FEF">
      <w:pPr>
        <w:rPr>
          <w:rFonts w:ascii="GHEA Grapalat" w:hAnsi="GHEA Grapalat" w:cs="Sylfaen"/>
        </w:rPr>
      </w:pPr>
      <w:r>
        <w:rPr>
          <w:rFonts w:ascii="GHEA Grapalat" w:hAnsi="GHEA Grapalat" w:cs="Sylfaen"/>
        </w:rPr>
        <w:br w:type="page"/>
      </w:r>
    </w:p>
    <w:p w14:paraId="0DE8AB9C"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320C44C2"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BB68C16" w14:textId="77777777" w:rsidR="003D5CAF" w:rsidRPr="009044F1" w:rsidRDefault="003D5CAF" w:rsidP="005066AC">
      <w:pPr>
        <w:rPr>
          <w:rFonts w:ascii="GHEA Grapalat" w:hAnsi="GHEA Grapalat" w:cs="Arial"/>
          <w:b/>
        </w:rPr>
      </w:pPr>
    </w:p>
    <w:p w14:paraId="4528F80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FBF8AF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440E70" w14:textId="67DDD6F0"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7EAA23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F5D4B4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91CED72"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5CE0E18" w14:textId="77777777" w:rsidR="00C54730" w:rsidRPr="00182C2E" w:rsidRDefault="00C54730" w:rsidP="00C54730">
      <w:pPr>
        <w:jc w:val="center"/>
        <w:rPr>
          <w:rFonts w:ascii="GHEA Grapalat" w:hAnsi="GHEA Grapalat"/>
          <w:b/>
        </w:rPr>
      </w:pPr>
    </w:p>
    <w:p w14:paraId="7CFFAD32"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77A44861" w14:textId="77777777" w:rsidR="00C54730" w:rsidRPr="00182C2E" w:rsidRDefault="00C54730" w:rsidP="00C54730">
      <w:pPr>
        <w:jc w:val="center"/>
        <w:rPr>
          <w:rFonts w:ascii="GHEA Grapalat" w:hAnsi="GHEA Grapalat"/>
          <w:b/>
        </w:rPr>
      </w:pPr>
    </w:p>
    <w:p w14:paraId="74799CC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87FB17D"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5C901B8"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B53CCAF"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8E00B12"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615A5E7"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78A6C3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465E63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3D0E2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55540B7"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2A09635"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5AF2E0B"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C863E14"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5085630"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BDF4FE0"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107EF16"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86BE6FF"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89B3D4"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3C4BB22"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D4BEF81"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2FEDC6"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AC18A7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3DE9C049"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828E2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A95567F"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E243387"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DD9C9BD" w14:textId="77777777" w:rsidR="00AE679C" w:rsidRPr="009044F1" w:rsidRDefault="00AE679C" w:rsidP="00B46D58">
      <w:pPr>
        <w:widowControl w:val="0"/>
        <w:spacing w:after="160"/>
        <w:jc w:val="center"/>
        <w:rPr>
          <w:rFonts w:ascii="GHEA Grapalat" w:hAnsi="GHEA Grapalat" w:cs="Sylfaen"/>
          <w:b/>
        </w:rPr>
      </w:pPr>
    </w:p>
    <w:p w14:paraId="371D2FB4" w14:textId="77777777" w:rsidR="004373E3" w:rsidRDefault="004373E3" w:rsidP="00B46D58">
      <w:pPr>
        <w:rPr>
          <w:rFonts w:ascii="GHEA Grapalat" w:hAnsi="GHEA Grapalat"/>
          <w:b/>
        </w:rPr>
      </w:pPr>
      <w:r>
        <w:rPr>
          <w:rFonts w:ascii="GHEA Grapalat" w:hAnsi="GHEA Grapalat"/>
          <w:b/>
        </w:rPr>
        <w:br w:type="page"/>
      </w:r>
    </w:p>
    <w:p w14:paraId="75BBD04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4131FD00" w14:textId="77777777" w:rsidR="008842CE" w:rsidRPr="00374F4A" w:rsidRDefault="008842CE" w:rsidP="00B46D58">
      <w:pPr>
        <w:widowControl w:val="0"/>
        <w:spacing w:after="160"/>
        <w:jc w:val="center"/>
        <w:rPr>
          <w:rFonts w:ascii="GHEA Grapalat" w:hAnsi="GHEA Grapalat"/>
          <w:b/>
        </w:rPr>
      </w:pPr>
    </w:p>
    <w:p w14:paraId="35C3AE4F" w14:textId="3FB958A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137E3">
        <w:rPr>
          <w:rFonts w:ascii="GHEA Grapalat" w:hAnsi="GHEA Grapalat"/>
          <w:b/>
        </w:rPr>
        <w:t>ЗАПРОС КОТИРОВОК</w:t>
      </w:r>
    </w:p>
    <w:p w14:paraId="2F02E737" w14:textId="77777777" w:rsidR="00096865" w:rsidRPr="009044F1" w:rsidRDefault="00096865" w:rsidP="00B46D58">
      <w:pPr>
        <w:widowControl w:val="0"/>
        <w:spacing w:after="160"/>
        <w:jc w:val="center"/>
        <w:rPr>
          <w:rFonts w:ascii="GHEA Grapalat" w:hAnsi="GHEA Grapalat"/>
        </w:rPr>
      </w:pPr>
    </w:p>
    <w:p w14:paraId="1D6CECA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6BF2A3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EC45E1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E5B9DC1"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BBFF4CA" w14:textId="77777777" w:rsidR="008F15B9" w:rsidRDefault="008F15B9" w:rsidP="00B46D58">
      <w:pPr>
        <w:widowControl w:val="0"/>
        <w:spacing w:after="160"/>
        <w:jc w:val="center"/>
        <w:rPr>
          <w:rFonts w:ascii="GHEA Grapalat" w:hAnsi="GHEA Grapalat"/>
          <w:b/>
        </w:rPr>
      </w:pPr>
    </w:p>
    <w:p w14:paraId="1E1ED701" w14:textId="77777777" w:rsidR="008F15B9" w:rsidRDefault="008F15B9" w:rsidP="00B46D58">
      <w:pPr>
        <w:widowControl w:val="0"/>
        <w:spacing w:after="160"/>
        <w:jc w:val="center"/>
        <w:rPr>
          <w:rFonts w:ascii="GHEA Grapalat" w:hAnsi="GHEA Grapalat"/>
          <w:b/>
        </w:rPr>
      </w:pPr>
    </w:p>
    <w:p w14:paraId="202B113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F411CC4"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6FF9493E"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97BB8A6"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A678C27"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1787175"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2"/>
        <w:t>15</w:t>
      </w:r>
    </w:p>
    <w:p w14:paraId="3D05EE1A"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278C3463"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8C284BE"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96B5180" w14:textId="769A5A54"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E3BA5">
        <w:rPr>
          <w:rFonts w:ascii="GHEA Grapalat" w:hAnsi="GHEA Grapalat"/>
          <w:lang w:val="hy-AM"/>
        </w:rPr>
        <w:t>2 /</w:t>
      </w:r>
      <w:r w:rsidR="001E3BA5">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5228B97"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95215D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4D1DC2B5"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9C38A8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2DA5F85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33419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0CD1B9E"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27A944B5" w14:textId="77777777" w:rsidR="00ED59E0" w:rsidRDefault="00ED59E0" w:rsidP="00B46D58">
      <w:pPr>
        <w:widowControl w:val="0"/>
        <w:tabs>
          <w:tab w:val="left" w:pos="1134"/>
        </w:tabs>
        <w:spacing w:after="160"/>
        <w:ind w:firstLine="567"/>
        <w:jc w:val="both"/>
        <w:rPr>
          <w:rFonts w:ascii="GHEA Grapalat" w:hAnsi="GHEA Grapalat"/>
        </w:rPr>
      </w:pPr>
    </w:p>
    <w:p w14:paraId="23BD9219" w14:textId="77777777" w:rsidR="00ED59E0" w:rsidRDefault="00ED59E0" w:rsidP="00B46D58">
      <w:pPr>
        <w:widowControl w:val="0"/>
        <w:tabs>
          <w:tab w:val="left" w:pos="1134"/>
        </w:tabs>
        <w:spacing w:after="160"/>
        <w:ind w:firstLine="567"/>
        <w:jc w:val="both"/>
        <w:rPr>
          <w:rFonts w:ascii="GHEA Grapalat" w:hAnsi="GHEA Grapalat"/>
        </w:rPr>
      </w:pPr>
    </w:p>
    <w:p w14:paraId="3A9A815B" w14:textId="77777777" w:rsidR="00ED59E0" w:rsidRPr="00E267E5" w:rsidRDefault="00ED59E0" w:rsidP="00B46D58">
      <w:pPr>
        <w:widowControl w:val="0"/>
        <w:tabs>
          <w:tab w:val="left" w:pos="1134"/>
        </w:tabs>
        <w:spacing w:after="160"/>
        <w:ind w:firstLine="567"/>
        <w:jc w:val="both"/>
        <w:rPr>
          <w:rFonts w:ascii="GHEA Grapalat" w:hAnsi="GHEA Grapalat"/>
        </w:rPr>
      </w:pPr>
    </w:p>
    <w:p w14:paraId="5461435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261652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D726F5E"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A27601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610690F8" w14:textId="77777777" w:rsidR="00DB0EAA" w:rsidRDefault="00DB0EAA" w:rsidP="00B46D58">
      <w:pPr>
        <w:pStyle w:val="norm"/>
        <w:widowControl w:val="0"/>
        <w:spacing w:after="160" w:line="240" w:lineRule="auto"/>
        <w:ind w:firstLine="284"/>
        <w:jc w:val="right"/>
        <w:rPr>
          <w:rFonts w:ascii="GHEA Grapalat" w:hAnsi="GHEA Grapalat"/>
          <w:b/>
          <w:sz w:val="24"/>
          <w:szCs w:val="24"/>
        </w:rPr>
      </w:pPr>
    </w:p>
    <w:p w14:paraId="5F338A45" w14:textId="77777777" w:rsidR="00DB0EAA" w:rsidRDefault="00DB0EAA" w:rsidP="00B46D58">
      <w:pPr>
        <w:pStyle w:val="norm"/>
        <w:widowControl w:val="0"/>
        <w:spacing w:after="160" w:line="240" w:lineRule="auto"/>
        <w:ind w:firstLine="284"/>
        <w:jc w:val="right"/>
        <w:rPr>
          <w:rFonts w:ascii="GHEA Grapalat" w:hAnsi="GHEA Grapalat"/>
          <w:b/>
          <w:sz w:val="24"/>
          <w:szCs w:val="24"/>
        </w:rPr>
      </w:pPr>
    </w:p>
    <w:p w14:paraId="29B8B60E" w14:textId="77777777" w:rsidR="00DB0EAA" w:rsidRDefault="00DB0EAA" w:rsidP="00B46D58">
      <w:pPr>
        <w:pStyle w:val="norm"/>
        <w:widowControl w:val="0"/>
        <w:spacing w:after="160" w:line="240" w:lineRule="auto"/>
        <w:ind w:firstLine="284"/>
        <w:jc w:val="right"/>
        <w:rPr>
          <w:rFonts w:ascii="GHEA Grapalat" w:hAnsi="GHEA Grapalat"/>
          <w:b/>
          <w:sz w:val="24"/>
          <w:szCs w:val="24"/>
        </w:rPr>
      </w:pPr>
    </w:p>
    <w:p w14:paraId="0D3D9BD5" w14:textId="77777777" w:rsidR="00DB0EAA" w:rsidRDefault="00DB0EAA" w:rsidP="00B46D58">
      <w:pPr>
        <w:pStyle w:val="norm"/>
        <w:widowControl w:val="0"/>
        <w:spacing w:after="160" w:line="240" w:lineRule="auto"/>
        <w:ind w:firstLine="284"/>
        <w:jc w:val="right"/>
        <w:rPr>
          <w:rFonts w:ascii="GHEA Grapalat" w:hAnsi="GHEA Grapalat"/>
          <w:b/>
          <w:sz w:val="24"/>
          <w:szCs w:val="24"/>
        </w:rPr>
      </w:pPr>
    </w:p>
    <w:p w14:paraId="239D0368" w14:textId="2E2CF19B"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59986C18" w14:textId="107F690B"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F137E3">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3B29EF">
        <w:rPr>
          <w:rFonts w:ascii="GHEA Grapalat" w:hAnsi="GHEA Grapalat"/>
          <w:b/>
          <w:sz w:val="24"/>
          <w:szCs w:val="24"/>
        </w:rPr>
        <w:t>ШМАКТ-GHAPDzB-25/9</w:t>
      </w:r>
      <w:r w:rsidR="006132ED">
        <w:rPr>
          <w:rFonts w:ascii="GHEA Grapalat" w:hAnsi="GHEA Grapalat"/>
          <w:sz w:val="24"/>
          <w:szCs w:val="24"/>
        </w:rPr>
        <w:t>"</w:t>
      </w:r>
    </w:p>
    <w:p w14:paraId="4777C137" w14:textId="77777777" w:rsidR="00B2572B" w:rsidRPr="00374F4A" w:rsidRDefault="00B2572B" w:rsidP="00B46D58">
      <w:pPr>
        <w:widowControl w:val="0"/>
        <w:spacing w:after="120"/>
        <w:jc w:val="center"/>
        <w:rPr>
          <w:rFonts w:ascii="GHEA Grapalat" w:hAnsi="GHEA Grapalat" w:cs="Sylfaen"/>
          <w:b/>
        </w:rPr>
      </w:pPr>
    </w:p>
    <w:p w14:paraId="583C356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8DA2CEE"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4FA5EE3" w14:textId="77777777" w:rsidR="00B2572B" w:rsidRPr="00374F4A" w:rsidRDefault="00B2572B" w:rsidP="00B46D58">
      <w:pPr>
        <w:widowControl w:val="0"/>
        <w:spacing w:after="120"/>
        <w:jc w:val="center"/>
        <w:rPr>
          <w:rFonts w:ascii="GHEA Grapalat" w:hAnsi="GHEA Grapalat"/>
        </w:rPr>
      </w:pPr>
    </w:p>
    <w:p w14:paraId="1416D554"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B02A71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FD12AAC"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65ED1FD"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6453305" w14:textId="6C675622" w:rsidR="00374F4A" w:rsidRPr="00DB0EAA" w:rsidRDefault="00DB0EAA" w:rsidP="00DB0EAA">
      <w:pPr>
        <w:jc w:val="both"/>
        <w:rPr>
          <w:rFonts w:ascii="GHEA Grapalat" w:hAnsi="GHEA Grapalat" w:cs="Sylfaen"/>
        </w:rPr>
      </w:pPr>
      <w:r>
        <w:rPr>
          <w:rFonts w:ascii="GHEA Grapalat" w:hAnsi="GHEA Grapalat"/>
          <w:i/>
        </w:rPr>
        <w:t xml:space="preserve">,,Коммунальное хозяйство Ани” общины Ани, Ширакский </w:t>
      </w:r>
      <w:proofErr w:type="spellStart"/>
      <w:r>
        <w:rPr>
          <w:rFonts w:ascii="GHEA Grapalat" w:hAnsi="GHEA Grapalat"/>
          <w:i/>
        </w:rPr>
        <w:t>марз</w:t>
      </w:r>
      <w:proofErr w:type="spellEnd"/>
      <w:r>
        <w:rPr>
          <w:rFonts w:ascii="GHEA Grapalat" w:hAnsi="GHEA Grapalat"/>
          <w:i/>
        </w:rPr>
        <w:t>, Республика Армения</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3B29EF">
        <w:rPr>
          <w:rFonts w:ascii="GHEA Grapalat" w:hAnsi="GHEA Grapalat"/>
        </w:rPr>
        <w:t>ШМАКТ-GHAPDzB-25/9</w:t>
      </w:r>
      <w:r w:rsidR="006132ED">
        <w:rPr>
          <w:rFonts w:ascii="GHEA Grapalat" w:hAnsi="GHEA Grapalat"/>
        </w:rPr>
        <w:t>"</w:t>
      </w:r>
      <w:r>
        <w:rPr>
          <w:rFonts w:ascii="GHEA Grapalat" w:hAnsi="GHEA Grapalat" w:cs="Sylfaen"/>
        </w:rPr>
        <w:t xml:space="preserve"> </w:t>
      </w:r>
      <w:r w:rsidR="00512804">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67C3130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1BD763E"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C6DF0AF"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0B719FA"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B6C72B2" w14:textId="77777777" w:rsidR="000612B9" w:rsidRDefault="000612B9" w:rsidP="00B46D58">
      <w:pPr>
        <w:jc w:val="both"/>
        <w:rPr>
          <w:rFonts w:ascii="GHEA Grapalat" w:hAnsi="GHEA Grapalat"/>
        </w:rPr>
      </w:pPr>
    </w:p>
    <w:p w14:paraId="1A78FF91"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EF11C8B"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2E0C32E" w14:textId="77777777" w:rsidR="000612B9" w:rsidRDefault="000612B9" w:rsidP="00B46D58">
      <w:pPr>
        <w:jc w:val="both"/>
        <w:rPr>
          <w:rFonts w:ascii="GHEA Grapalat" w:hAnsi="GHEA Grapalat"/>
        </w:rPr>
      </w:pPr>
    </w:p>
    <w:p w14:paraId="33ACAE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2BDA84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0ECC07F" w14:textId="77777777" w:rsidR="00B138F3" w:rsidRDefault="00B138F3" w:rsidP="00B46D58">
      <w:pPr>
        <w:jc w:val="both"/>
        <w:rPr>
          <w:rFonts w:ascii="GHEA Grapalat" w:hAnsi="GHEA Grapalat"/>
        </w:rPr>
      </w:pPr>
    </w:p>
    <w:p w14:paraId="55A19DC8"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342EE3B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5E39A96" w14:textId="77777777" w:rsidR="00B138F3" w:rsidRDefault="00B138F3" w:rsidP="00F96993">
      <w:pPr>
        <w:jc w:val="both"/>
        <w:rPr>
          <w:rFonts w:ascii="GHEA Grapalat" w:hAnsi="GHEA Grapalat"/>
        </w:rPr>
      </w:pPr>
    </w:p>
    <w:p w14:paraId="07AE2691"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F0A3363"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56224FA" w14:textId="77777777" w:rsidR="00B16483" w:rsidRDefault="00B16483" w:rsidP="00F96993">
      <w:pPr>
        <w:jc w:val="both"/>
        <w:rPr>
          <w:rFonts w:ascii="GHEA Grapalat" w:hAnsi="GHEA Grapalat"/>
          <w:sz w:val="18"/>
          <w:szCs w:val="18"/>
        </w:rPr>
      </w:pPr>
    </w:p>
    <w:p w14:paraId="21312D4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6A338A3"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EC0AD5D" w14:textId="77777777" w:rsidR="00B16483" w:rsidRPr="00D3436F" w:rsidRDefault="00B16483" w:rsidP="00B16483">
      <w:pPr>
        <w:tabs>
          <w:tab w:val="left" w:pos="7371"/>
        </w:tabs>
        <w:spacing w:after="160"/>
        <w:ind w:left="3544" w:firstLine="3"/>
        <w:jc w:val="both"/>
        <w:rPr>
          <w:rFonts w:ascii="GHEA Grapalat" w:hAnsi="GHEA Grapalat"/>
          <w:sz w:val="16"/>
        </w:rPr>
      </w:pPr>
    </w:p>
    <w:p w14:paraId="70C7B534"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387F85CD"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F3CD155"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2B3764C6"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0721D0EE" w14:textId="77777777" w:rsidR="009E1F0A" w:rsidRPr="004F23CF" w:rsidRDefault="009E1F0A" w:rsidP="009E1F0A">
      <w:pPr>
        <w:rPr>
          <w:rFonts w:ascii="GHEA Grapalat" w:hAnsi="GHEA Grapalat"/>
          <w:i/>
          <w:sz w:val="16"/>
          <w:vertAlign w:val="superscript"/>
          <w:lang w:val="es-ES"/>
        </w:rPr>
      </w:pPr>
    </w:p>
    <w:p w14:paraId="3758FB80" w14:textId="3266C884"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F137E3">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3B29EF">
        <w:rPr>
          <w:rFonts w:ascii="GHEA Grapalat" w:hAnsi="GHEA Grapalat"/>
        </w:rPr>
        <w:t>ШМАКТ-GHAPDzB-25/9</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6BB52A73"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202A6C86"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16921624" w14:textId="7AD95BD2"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w:t>
      </w:r>
      <w:r w:rsidR="003B29EF">
        <w:rPr>
          <w:rFonts w:ascii="GHEA Grapalat" w:hAnsi="GHEA Grapalat"/>
        </w:rPr>
        <w:t>ШМАКТ-GHAPDzB-25/9</w:t>
      </w:r>
      <w:r w:rsidRPr="00AF791F">
        <w:rPr>
          <w:rFonts w:ascii="GHEA Grapalat" w:hAnsi="GHEA Grapalat"/>
        </w:rPr>
        <w:t>"*</w:t>
      </w:r>
    </w:p>
    <w:p w14:paraId="7D682529"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1F669E0B" w14:textId="018C6A5E"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F137E3">
        <w:rPr>
          <w:rFonts w:ascii="GHEA Grapalat" w:hAnsi="GHEA Grapalat"/>
        </w:rPr>
        <w:t>запрос котировок</w:t>
      </w:r>
      <w:r>
        <w:rPr>
          <w:rFonts w:ascii="GHEA Grapalat" w:hAnsi="GHEA Grapalat"/>
        </w:rPr>
        <w:t xml:space="preserve"> случая     одновременного </w:t>
      </w:r>
    </w:p>
    <w:p w14:paraId="3EC9C11F"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D0293C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6EC5179"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2FE656C"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485D19A"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CC6D40B" w14:textId="77777777" w:rsidR="006B3E56" w:rsidRDefault="006B3E56" w:rsidP="00B46D58">
      <w:pPr>
        <w:widowControl w:val="0"/>
        <w:spacing w:after="160"/>
        <w:jc w:val="both"/>
        <w:rPr>
          <w:ins w:id="7"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32C16E55"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41B27F88"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77D35746"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01C81497" w14:textId="77777777" w:rsidR="00923711" w:rsidRDefault="00923711">
      <w:pPr>
        <w:rPr>
          <w:rFonts w:ascii="GHEA Grapalat" w:hAnsi="GHEA Grapalat"/>
        </w:rPr>
      </w:pPr>
    </w:p>
    <w:p w14:paraId="73CA9794" w14:textId="77777777" w:rsidR="00110534" w:rsidRDefault="00F36AD3" w:rsidP="00B46D58">
      <w:pPr>
        <w:jc w:val="both"/>
        <w:rPr>
          <w:rFonts w:ascii="GHEA Grapalat" w:hAnsi="GHEA Grapalat"/>
        </w:rPr>
      </w:pPr>
      <w:r>
        <w:rPr>
          <w:rFonts w:ascii="GHEA Grapalat" w:hAnsi="GHEA Grapalat"/>
        </w:rPr>
        <w:t xml:space="preserve"> </w:t>
      </w:r>
    </w:p>
    <w:p w14:paraId="3E2607D9"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5407DCC8"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4CADD366"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4393DBBA" w14:textId="77777777" w:rsidR="00F855BB" w:rsidRDefault="00F855BB" w:rsidP="00B46D58">
      <w:pPr>
        <w:tabs>
          <w:tab w:val="left" w:pos="7371"/>
        </w:tabs>
        <w:spacing w:after="160"/>
        <w:ind w:left="3544" w:firstLine="3"/>
        <w:jc w:val="both"/>
        <w:rPr>
          <w:rFonts w:ascii="GHEA Grapalat" w:hAnsi="GHEA Grapalat"/>
          <w:sz w:val="16"/>
          <w:lang w:val="hy-AM"/>
        </w:rPr>
      </w:pPr>
    </w:p>
    <w:p w14:paraId="1A614916"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213D94A8" w14:textId="77777777" w:rsidR="006B3E56" w:rsidRPr="00D3436F" w:rsidRDefault="006B3E56" w:rsidP="00B46D58">
      <w:pPr>
        <w:tabs>
          <w:tab w:val="left" w:pos="7371"/>
        </w:tabs>
        <w:spacing w:after="160"/>
        <w:ind w:left="3544" w:firstLine="3"/>
        <w:jc w:val="both"/>
        <w:rPr>
          <w:rFonts w:ascii="GHEA Grapalat" w:hAnsi="GHEA Grapalat"/>
          <w:sz w:val="16"/>
        </w:rPr>
      </w:pPr>
    </w:p>
    <w:p w14:paraId="527CA555" w14:textId="77777777" w:rsidR="006B3E56" w:rsidRPr="00770B03" w:rsidRDefault="006B3E56" w:rsidP="00B46D58">
      <w:pPr>
        <w:tabs>
          <w:tab w:val="left" w:pos="7371"/>
        </w:tabs>
        <w:spacing w:after="160"/>
        <w:ind w:left="3544" w:firstLine="3"/>
        <w:jc w:val="both"/>
        <w:rPr>
          <w:rFonts w:ascii="GHEA Grapalat" w:hAnsi="GHEA Grapalat"/>
          <w:sz w:val="16"/>
        </w:rPr>
      </w:pPr>
    </w:p>
    <w:p w14:paraId="12DF7F7B"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32A3DBE"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68F745F"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8702BE3"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2509954" w14:textId="77777777" w:rsidR="00123294" w:rsidRDefault="00123294" w:rsidP="00B46D58">
      <w:pPr>
        <w:rPr>
          <w:rFonts w:ascii="GHEA Grapalat" w:hAnsi="GHEA Grapalat"/>
          <w:b/>
        </w:rPr>
      </w:pPr>
      <w:r>
        <w:rPr>
          <w:rFonts w:ascii="GHEA Grapalat" w:hAnsi="GHEA Grapalat"/>
          <w:b/>
        </w:rPr>
        <w:br w:type="page"/>
      </w:r>
    </w:p>
    <w:p w14:paraId="5916FAA4" w14:textId="77777777" w:rsidR="00B048B2" w:rsidRDefault="00B048B2" w:rsidP="00B46D58">
      <w:pPr>
        <w:rPr>
          <w:rFonts w:ascii="GHEA Grapalat" w:hAnsi="GHEA Grapalat"/>
          <w:b/>
        </w:rPr>
      </w:pPr>
    </w:p>
    <w:p w14:paraId="619A3839"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746BC9F5" w14:textId="631D3EE7"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137E3">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3B29EF">
        <w:rPr>
          <w:rFonts w:ascii="GHEA Grapalat" w:hAnsi="GHEA Grapalat"/>
          <w:b/>
          <w:sz w:val="24"/>
          <w:szCs w:val="24"/>
        </w:rPr>
        <w:t>ШМАКТ-GHAPDzB-25/9</w:t>
      </w:r>
      <w:r>
        <w:rPr>
          <w:rFonts w:ascii="GHEA Grapalat" w:hAnsi="GHEA Grapalat"/>
          <w:b/>
          <w:sz w:val="24"/>
          <w:szCs w:val="24"/>
        </w:rPr>
        <w:t>"</w:t>
      </w:r>
      <w:r>
        <w:rPr>
          <w:rStyle w:val="FootnoteReference"/>
          <w:rFonts w:ascii="GHEA Grapalat" w:hAnsi="GHEA Grapalat"/>
          <w:b/>
          <w:sz w:val="24"/>
          <w:szCs w:val="24"/>
        </w:rPr>
        <w:footnoteReference w:customMarkFollows="1" w:id="4"/>
        <w:t>*</w:t>
      </w:r>
    </w:p>
    <w:p w14:paraId="662FA161" w14:textId="77777777" w:rsidR="00D043C1" w:rsidRPr="009044F1" w:rsidRDefault="00D043C1" w:rsidP="00D043C1">
      <w:pPr>
        <w:widowControl w:val="0"/>
        <w:spacing w:after="160"/>
        <w:ind w:left="567" w:right="565"/>
        <w:jc w:val="center"/>
        <w:rPr>
          <w:rFonts w:ascii="GHEA Grapalat" w:hAnsi="GHEA Grapalat"/>
          <w:b/>
        </w:rPr>
      </w:pPr>
    </w:p>
    <w:p w14:paraId="4C4EFD4D"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0D583E81"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0D6291F0"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19856B13"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2E6964F0"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C520509" w14:textId="37488E0A"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512804">
        <w:rPr>
          <w:rFonts w:ascii="GHEA Grapalat" w:hAnsi="GHEA Grapalat"/>
        </w:rPr>
        <w:t>запроса котировок</w:t>
      </w:r>
      <w:r w:rsidRPr="009044F1">
        <w:rPr>
          <w:rFonts w:ascii="GHEA Grapalat" w:hAnsi="GHEA Grapalat"/>
        </w:rPr>
        <w:t xml:space="preserve"> под кодом </w:t>
      </w:r>
      <w:r>
        <w:rPr>
          <w:rFonts w:ascii="GHEA Grapalat" w:hAnsi="GHEA Grapalat"/>
        </w:rPr>
        <w:t>"</w:t>
      </w:r>
      <w:r w:rsidR="003B29EF">
        <w:rPr>
          <w:rFonts w:ascii="GHEA Grapalat" w:hAnsi="GHEA Grapalat"/>
        </w:rPr>
        <w:t>ШМАКТ-GHAPDzB-25/9</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0A631FDB" w14:textId="77777777" w:rsidTr="00FF3F2A">
        <w:tc>
          <w:tcPr>
            <w:tcW w:w="1042" w:type="dxa"/>
            <w:vMerge w:val="restart"/>
            <w:vAlign w:val="center"/>
          </w:tcPr>
          <w:p w14:paraId="1197E671" w14:textId="77777777" w:rsidR="00EE1022" w:rsidRDefault="00EE1022" w:rsidP="00FF3F2A">
            <w:pPr>
              <w:widowControl w:val="0"/>
              <w:jc w:val="center"/>
              <w:rPr>
                <w:rFonts w:ascii="GHEA Grapalat" w:hAnsi="GHEA Grapalat"/>
                <w:b/>
                <w:sz w:val="20"/>
                <w:szCs w:val="20"/>
              </w:rPr>
            </w:pPr>
          </w:p>
          <w:p w14:paraId="0B702B0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6930A62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2F3AF5C3" w14:textId="77777777" w:rsidTr="000811C1">
        <w:trPr>
          <w:trHeight w:val="696"/>
        </w:trPr>
        <w:tc>
          <w:tcPr>
            <w:tcW w:w="1042" w:type="dxa"/>
            <w:vMerge/>
            <w:vAlign w:val="center"/>
          </w:tcPr>
          <w:p w14:paraId="17C9C770"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32F4D3FA"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7574F1D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26DAA2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64258217"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0DFCAA1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3115DFE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160322F7" w14:textId="77777777" w:rsidTr="00FF3F2A">
        <w:tc>
          <w:tcPr>
            <w:tcW w:w="1042" w:type="dxa"/>
          </w:tcPr>
          <w:p w14:paraId="03F2FBB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1BAEF54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204197B"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12524D1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7A652BA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16495308"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5C3A7830" w14:textId="77777777" w:rsidTr="00FF3F2A">
        <w:tc>
          <w:tcPr>
            <w:tcW w:w="1042" w:type="dxa"/>
          </w:tcPr>
          <w:p w14:paraId="1161150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470895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7C5148E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5566F3F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9AA95D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5044032B"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17DE8ECA" w14:textId="77777777" w:rsidTr="00FF3F2A">
        <w:tc>
          <w:tcPr>
            <w:tcW w:w="1042" w:type="dxa"/>
          </w:tcPr>
          <w:p w14:paraId="4A21B50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0A2AEDD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BF232B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590240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05C38F1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3A563290"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50189201" w14:textId="77777777" w:rsidR="00D043C1" w:rsidRDefault="00D043C1" w:rsidP="00D043C1">
      <w:pPr>
        <w:widowControl w:val="0"/>
        <w:tabs>
          <w:tab w:val="left" w:pos="6804"/>
        </w:tabs>
        <w:jc w:val="center"/>
        <w:rPr>
          <w:rFonts w:ascii="GHEA Grapalat" w:hAnsi="GHEA Grapalat"/>
          <w:lang w:val="en-US"/>
        </w:rPr>
      </w:pPr>
    </w:p>
    <w:p w14:paraId="59A61A29"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4468304"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301D0E6A" w14:textId="77777777" w:rsidR="00D043C1" w:rsidRPr="008875C7" w:rsidRDefault="00D043C1" w:rsidP="00D043C1">
      <w:pPr>
        <w:widowControl w:val="0"/>
        <w:spacing w:after="160"/>
        <w:jc w:val="right"/>
        <w:rPr>
          <w:rFonts w:ascii="GHEA Grapalat" w:hAnsi="GHEA Grapalat"/>
        </w:rPr>
      </w:pPr>
    </w:p>
    <w:p w14:paraId="65BEC9CE"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6350C0BF" w14:textId="77777777" w:rsidR="00D043C1" w:rsidRDefault="00D043C1" w:rsidP="00D043C1">
      <w:pPr>
        <w:rPr>
          <w:rFonts w:ascii="GHEA Grapalat" w:hAnsi="GHEA Grapalat"/>
        </w:rPr>
      </w:pPr>
      <w:r>
        <w:rPr>
          <w:rFonts w:ascii="GHEA Grapalat" w:hAnsi="GHEA Grapalat"/>
        </w:rPr>
        <w:br w:type="page"/>
      </w:r>
    </w:p>
    <w:p w14:paraId="2BFF4238"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7A9C2838" w14:textId="43FCA713"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F137E3">
        <w:rPr>
          <w:rFonts w:ascii="GHEA Grapalat" w:hAnsi="GHEA Grapalat"/>
          <w:b/>
        </w:rPr>
        <w:t>запрос котировок</w:t>
      </w:r>
    </w:p>
    <w:p w14:paraId="53BFF04B" w14:textId="78E06314"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3B29EF">
        <w:rPr>
          <w:rFonts w:ascii="GHEA Grapalat" w:hAnsi="GHEA Grapalat"/>
          <w:b/>
          <w:sz w:val="24"/>
          <w:szCs w:val="24"/>
        </w:rPr>
        <w:t>ШМАКТ-GHAPDzB-25/9</w:t>
      </w:r>
      <w:r>
        <w:rPr>
          <w:rFonts w:ascii="GHEA Grapalat" w:hAnsi="GHEA Grapalat"/>
          <w:b/>
          <w:sz w:val="24"/>
          <w:szCs w:val="24"/>
        </w:rPr>
        <w:t>"</w:t>
      </w:r>
    </w:p>
    <w:p w14:paraId="05724225" w14:textId="77777777" w:rsidR="00F016A2" w:rsidRDefault="00F016A2">
      <w:pPr>
        <w:rPr>
          <w:rFonts w:ascii="GHEA Grapalat" w:hAnsi="GHEA Grapalat"/>
          <w:b/>
        </w:rPr>
      </w:pPr>
    </w:p>
    <w:p w14:paraId="0B603134"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4C4E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7E6721A5" w14:textId="77777777" w:rsidR="00F016A2" w:rsidRPr="00ED3A13" w:rsidRDefault="00F016A2" w:rsidP="00F016A2">
      <w:pPr>
        <w:ind w:left="360" w:hanging="360"/>
        <w:jc w:val="center"/>
        <w:rPr>
          <w:rFonts w:ascii="GHEA Grapalat" w:eastAsia="GHEA Grapalat" w:hAnsi="GHEA Grapalat" w:cs="GHEA Grapalat"/>
          <w:b/>
        </w:rPr>
      </w:pPr>
    </w:p>
    <w:p w14:paraId="5582AB4E"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0F2ACA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62E31ACE" w14:textId="77777777" w:rsidTr="006D2CDF">
        <w:tc>
          <w:tcPr>
            <w:tcW w:w="2836" w:type="dxa"/>
            <w:shd w:val="clear" w:color="auto" w:fill="D9E2F3"/>
            <w:vAlign w:val="center"/>
          </w:tcPr>
          <w:p w14:paraId="48D52F1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57BA1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15A4BE" w14:textId="77777777" w:rsidTr="006D2CDF">
        <w:tc>
          <w:tcPr>
            <w:tcW w:w="2836" w:type="dxa"/>
            <w:shd w:val="clear" w:color="auto" w:fill="D9E2F3"/>
            <w:vAlign w:val="center"/>
          </w:tcPr>
          <w:p w14:paraId="3D883A6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E35A5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3B6585" w14:textId="77777777" w:rsidTr="006D2CDF">
        <w:tc>
          <w:tcPr>
            <w:tcW w:w="2836" w:type="dxa"/>
            <w:shd w:val="clear" w:color="auto" w:fill="D9E2F3"/>
            <w:vAlign w:val="center"/>
          </w:tcPr>
          <w:p w14:paraId="685E038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9BB6C6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0914C5" w14:textId="77777777" w:rsidTr="006D2CDF">
        <w:tc>
          <w:tcPr>
            <w:tcW w:w="2836" w:type="dxa"/>
            <w:shd w:val="clear" w:color="auto" w:fill="D9E2F3"/>
            <w:vAlign w:val="center"/>
          </w:tcPr>
          <w:p w14:paraId="4FB2639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9A2EA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B439FB" w14:textId="77777777" w:rsidTr="006D2CDF">
        <w:tc>
          <w:tcPr>
            <w:tcW w:w="2836" w:type="dxa"/>
            <w:shd w:val="clear" w:color="auto" w:fill="D9E2F3"/>
            <w:vAlign w:val="center"/>
          </w:tcPr>
          <w:p w14:paraId="596E9EF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3D6061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E830CF" w14:textId="77777777" w:rsidTr="006D2CDF">
        <w:tc>
          <w:tcPr>
            <w:tcW w:w="2836" w:type="dxa"/>
            <w:shd w:val="clear" w:color="auto" w:fill="D9E2F3"/>
            <w:vAlign w:val="center"/>
          </w:tcPr>
          <w:p w14:paraId="512130A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154EBD6"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1F78EE8" w14:textId="77777777" w:rsidTr="006D2CDF">
        <w:tc>
          <w:tcPr>
            <w:tcW w:w="2836" w:type="dxa"/>
            <w:shd w:val="clear" w:color="auto" w:fill="D9E2F3"/>
            <w:vAlign w:val="center"/>
          </w:tcPr>
          <w:p w14:paraId="33A5344B"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3D3DDF9"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21323C9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31CDF1F" w14:textId="77777777" w:rsidTr="006D2CDF">
        <w:tc>
          <w:tcPr>
            <w:tcW w:w="2835" w:type="dxa"/>
            <w:shd w:val="clear" w:color="auto" w:fill="D9E2F3"/>
            <w:vAlign w:val="center"/>
          </w:tcPr>
          <w:p w14:paraId="1F4B2C5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21F019D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05720BA" w14:textId="77777777" w:rsidTr="006D2CDF">
        <w:trPr>
          <w:trHeight w:val="1487"/>
        </w:trPr>
        <w:tc>
          <w:tcPr>
            <w:tcW w:w="2835" w:type="dxa"/>
            <w:shd w:val="clear" w:color="auto" w:fill="D9E2F3"/>
            <w:vAlign w:val="center"/>
          </w:tcPr>
          <w:p w14:paraId="55A865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8528222" w14:textId="77777777" w:rsidR="00F016A2" w:rsidRPr="00FD1EE4" w:rsidRDefault="00F016A2" w:rsidP="006D2CDF">
            <w:pPr>
              <w:spacing w:before="240" w:after="240"/>
              <w:rPr>
                <w:rFonts w:ascii="GHEA Grapalat" w:eastAsia="GHEA Grapalat" w:hAnsi="GHEA Grapalat" w:cs="GHEA Grapalat"/>
              </w:rPr>
            </w:pPr>
          </w:p>
        </w:tc>
      </w:tr>
    </w:tbl>
    <w:p w14:paraId="398F594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AC66240" w14:textId="77777777" w:rsidTr="006D2CDF">
        <w:tc>
          <w:tcPr>
            <w:tcW w:w="2835" w:type="dxa"/>
            <w:shd w:val="clear" w:color="auto" w:fill="D9E2F3"/>
            <w:vAlign w:val="center"/>
          </w:tcPr>
          <w:p w14:paraId="4B602313"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22E718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DB9330" w14:textId="77777777" w:rsidTr="006D2CDF">
        <w:tc>
          <w:tcPr>
            <w:tcW w:w="2835" w:type="dxa"/>
            <w:shd w:val="clear" w:color="auto" w:fill="D9E2F3"/>
            <w:vAlign w:val="center"/>
          </w:tcPr>
          <w:p w14:paraId="77B3DDAE"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A4C51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C47BBC" w14:textId="77777777" w:rsidTr="006D2CDF">
        <w:tc>
          <w:tcPr>
            <w:tcW w:w="2835" w:type="dxa"/>
            <w:shd w:val="clear" w:color="auto" w:fill="D9E2F3"/>
            <w:vAlign w:val="center"/>
          </w:tcPr>
          <w:p w14:paraId="3EAA902C"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069CC04" w14:textId="77777777" w:rsidR="00F016A2" w:rsidRPr="00FD1EE4" w:rsidRDefault="00F016A2" w:rsidP="006D2CDF">
            <w:pPr>
              <w:spacing w:before="240" w:after="240"/>
              <w:rPr>
                <w:rFonts w:ascii="GHEA Grapalat" w:eastAsia="GHEA Grapalat" w:hAnsi="GHEA Grapalat" w:cs="GHEA Grapalat"/>
              </w:rPr>
            </w:pPr>
          </w:p>
        </w:tc>
      </w:tr>
    </w:tbl>
    <w:p w14:paraId="3DCBC3AC" w14:textId="77777777" w:rsidR="00F016A2" w:rsidRPr="00FD1EE4" w:rsidRDefault="00F016A2" w:rsidP="00F016A2">
      <w:pPr>
        <w:rPr>
          <w:rFonts w:ascii="GHEA Grapalat" w:eastAsia="GHEA Grapalat" w:hAnsi="GHEA Grapalat" w:cs="GHEA Grapalat"/>
        </w:rPr>
      </w:pPr>
    </w:p>
    <w:p w14:paraId="4D1E784C"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24F9DB25"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2058E49F"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CCCC6A0" w14:textId="77777777" w:rsidTr="006D2CDF">
        <w:tc>
          <w:tcPr>
            <w:tcW w:w="2835" w:type="dxa"/>
            <w:shd w:val="clear" w:color="auto" w:fill="D9E2F3"/>
            <w:vAlign w:val="center"/>
          </w:tcPr>
          <w:p w14:paraId="0D477ADC"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A410E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7A42BC" w14:textId="77777777" w:rsidTr="006D2CDF">
        <w:tc>
          <w:tcPr>
            <w:tcW w:w="2835" w:type="dxa"/>
            <w:shd w:val="clear" w:color="auto" w:fill="D9E2F3"/>
            <w:vAlign w:val="center"/>
          </w:tcPr>
          <w:p w14:paraId="56ECE15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88E5C5D" w14:textId="77777777" w:rsidR="00F016A2" w:rsidRPr="00FD1EE4" w:rsidRDefault="00F016A2" w:rsidP="006D2CDF">
            <w:pPr>
              <w:spacing w:before="240" w:after="240"/>
              <w:rPr>
                <w:rFonts w:ascii="GHEA Grapalat" w:eastAsia="GHEA Grapalat" w:hAnsi="GHEA Grapalat" w:cs="GHEA Grapalat"/>
              </w:rPr>
            </w:pPr>
          </w:p>
        </w:tc>
      </w:tr>
    </w:tbl>
    <w:p w14:paraId="355F162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3A0AFE6" w14:textId="77777777" w:rsidTr="006D2CDF">
        <w:tc>
          <w:tcPr>
            <w:tcW w:w="2835" w:type="dxa"/>
            <w:shd w:val="clear" w:color="auto" w:fill="D9E2F3"/>
            <w:vAlign w:val="center"/>
          </w:tcPr>
          <w:p w14:paraId="1BE22A5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E801B3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3A2912" w14:textId="77777777" w:rsidTr="006D2CDF">
        <w:tc>
          <w:tcPr>
            <w:tcW w:w="2835" w:type="dxa"/>
            <w:shd w:val="clear" w:color="auto" w:fill="D9E2F3"/>
            <w:vAlign w:val="center"/>
          </w:tcPr>
          <w:p w14:paraId="6688D6C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AA39FE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C4019D" w14:textId="77777777" w:rsidTr="006D2CDF">
        <w:tc>
          <w:tcPr>
            <w:tcW w:w="2835" w:type="dxa"/>
            <w:shd w:val="clear" w:color="auto" w:fill="D9E2F3"/>
            <w:vAlign w:val="center"/>
          </w:tcPr>
          <w:p w14:paraId="6C4694A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AC24A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3590F1" w14:textId="77777777" w:rsidTr="006D2CDF">
        <w:tc>
          <w:tcPr>
            <w:tcW w:w="2835" w:type="dxa"/>
            <w:shd w:val="clear" w:color="auto" w:fill="D9E2F3"/>
            <w:vAlign w:val="center"/>
          </w:tcPr>
          <w:p w14:paraId="0C7EA9D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2478E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474924" w14:textId="77777777" w:rsidTr="006D2CDF">
        <w:tc>
          <w:tcPr>
            <w:tcW w:w="2835" w:type="dxa"/>
            <w:shd w:val="clear" w:color="auto" w:fill="D9E2F3"/>
            <w:vAlign w:val="center"/>
          </w:tcPr>
          <w:p w14:paraId="28064A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47792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BE0819" w14:textId="77777777" w:rsidTr="006D2CDF">
        <w:trPr>
          <w:trHeight w:val="1361"/>
        </w:trPr>
        <w:tc>
          <w:tcPr>
            <w:tcW w:w="2835" w:type="dxa"/>
            <w:shd w:val="clear" w:color="auto" w:fill="D9E2F3"/>
            <w:vAlign w:val="center"/>
          </w:tcPr>
          <w:p w14:paraId="2BCDCA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10D6350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69209C" w14:textId="77777777" w:rsidTr="006D2CDF">
        <w:tc>
          <w:tcPr>
            <w:tcW w:w="2835" w:type="dxa"/>
            <w:shd w:val="clear" w:color="auto" w:fill="D9E2F3"/>
            <w:vAlign w:val="center"/>
          </w:tcPr>
          <w:p w14:paraId="094948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B6C50EB" w14:textId="77777777" w:rsidR="00F016A2" w:rsidRPr="00FD1EE4" w:rsidRDefault="00F016A2" w:rsidP="006D2CDF">
            <w:pPr>
              <w:spacing w:before="240" w:after="240"/>
              <w:rPr>
                <w:rFonts w:ascii="GHEA Grapalat" w:eastAsia="GHEA Grapalat" w:hAnsi="GHEA Grapalat" w:cs="GHEA Grapalat"/>
              </w:rPr>
            </w:pPr>
          </w:p>
        </w:tc>
      </w:tr>
    </w:tbl>
    <w:p w14:paraId="0D14E754"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43E6AD5" w14:textId="77777777" w:rsidTr="006D2CDF">
        <w:tc>
          <w:tcPr>
            <w:tcW w:w="2836" w:type="dxa"/>
            <w:shd w:val="clear" w:color="auto" w:fill="D9E2F3"/>
            <w:vAlign w:val="center"/>
          </w:tcPr>
          <w:p w14:paraId="75FB2F25"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04C900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C0FE8F3" w14:textId="77777777" w:rsidTr="006D2CDF">
        <w:tc>
          <w:tcPr>
            <w:tcW w:w="2836" w:type="dxa"/>
            <w:shd w:val="clear" w:color="auto" w:fill="D9E2F3"/>
            <w:vAlign w:val="center"/>
          </w:tcPr>
          <w:p w14:paraId="799544BE"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6E7B2548"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05522988"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9688200"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49501E07"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219CDF31"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6826C69" w14:textId="77777777" w:rsidTr="006D2CDF">
        <w:tc>
          <w:tcPr>
            <w:tcW w:w="2837" w:type="dxa"/>
            <w:shd w:val="clear" w:color="auto" w:fill="D9E2F3"/>
            <w:vAlign w:val="center"/>
          </w:tcPr>
          <w:p w14:paraId="1A2B1CD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2FD32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E77CE1" w14:textId="77777777" w:rsidTr="006D2CDF">
        <w:tc>
          <w:tcPr>
            <w:tcW w:w="2837" w:type="dxa"/>
            <w:shd w:val="clear" w:color="auto" w:fill="D9E2F3"/>
            <w:vAlign w:val="center"/>
          </w:tcPr>
          <w:p w14:paraId="1485C25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A7CD44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221223" w14:textId="77777777" w:rsidTr="006D2CDF">
        <w:tc>
          <w:tcPr>
            <w:tcW w:w="2837" w:type="dxa"/>
            <w:shd w:val="clear" w:color="auto" w:fill="D9E2F3"/>
            <w:vAlign w:val="center"/>
          </w:tcPr>
          <w:p w14:paraId="38AEB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1C57B9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ED214C" w14:textId="77777777" w:rsidTr="006D2CDF">
        <w:tc>
          <w:tcPr>
            <w:tcW w:w="2837" w:type="dxa"/>
            <w:shd w:val="clear" w:color="auto" w:fill="D9E2F3"/>
            <w:vAlign w:val="center"/>
          </w:tcPr>
          <w:p w14:paraId="261EA5D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0CD6D92"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3F1378E"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F23365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2EAFCB1" w14:textId="77777777" w:rsidTr="006D2CDF">
        <w:tc>
          <w:tcPr>
            <w:tcW w:w="2837" w:type="dxa"/>
            <w:shd w:val="clear" w:color="auto" w:fill="D9E2F3"/>
            <w:vAlign w:val="center"/>
          </w:tcPr>
          <w:p w14:paraId="24E80690"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45098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514EDF" w14:textId="77777777" w:rsidTr="006D2CDF">
        <w:tc>
          <w:tcPr>
            <w:tcW w:w="2837" w:type="dxa"/>
            <w:shd w:val="clear" w:color="auto" w:fill="D9E2F3"/>
            <w:vAlign w:val="center"/>
          </w:tcPr>
          <w:p w14:paraId="1BED065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F1A057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AAE57A" w14:textId="77777777" w:rsidTr="006D2CDF">
        <w:tc>
          <w:tcPr>
            <w:tcW w:w="2837" w:type="dxa"/>
            <w:shd w:val="clear" w:color="auto" w:fill="D9E2F3"/>
            <w:vAlign w:val="center"/>
          </w:tcPr>
          <w:p w14:paraId="4E4B9F5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62CE7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2550CD" w14:textId="77777777" w:rsidTr="006D2CDF">
        <w:tc>
          <w:tcPr>
            <w:tcW w:w="2837" w:type="dxa"/>
            <w:shd w:val="clear" w:color="auto" w:fill="D9E2F3"/>
            <w:vAlign w:val="center"/>
          </w:tcPr>
          <w:p w14:paraId="0E325E0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D4DEAD1"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1361735"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999AEC1"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67D1D34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77A2B78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287F1B48" w14:textId="77777777" w:rsidTr="006D2CDF">
        <w:tc>
          <w:tcPr>
            <w:tcW w:w="2836" w:type="dxa"/>
            <w:shd w:val="clear" w:color="auto" w:fill="D9E2F3"/>
            <w:vAlign w:val="center"/>
          </w:tcPr>
          <w:p w14:paraId="3867E8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55BA96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FEC09EB" w14:textId="77777777" w:rsidTr="006D2CDF">
        <w:tc>
          <w:tcPr>
            <w:tcW w:w="2836" w:type="dxa"/>
            <w:shd w:val="clear" w:color="auto" w:fill="D9E2F3"/>
            <w:vAlign w:val="center"/>
          </w:tcPr>
          <w:p w14:paraId="2F464F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763EF9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01CD80" w14:textId="77777777" w:rsidTr="006D2CDF">
        <w:tc>
          <w:tcPr>
            <w:tcW w:w="2836" w:type="dxa"/>
            <w:shd w:val="clear" w:color="auto" w:fill="D9E2F3"/>
            <w:vAlign w:val="center"/>
          </w:tcPr>
          <w:p w14:paraId="6D45327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2AE04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5212D3" w14:textId="77777777" w:rsidTr="006D2CDF">
        <w:tc>
          <w:tcPr>
            <w:tcW w:w="2836" w:type="dxa"/>
            <w:shd w:val="clear" w:color="auto" w:fill="D9E2F3"/>
            <w:vAlign w:val="center"/>
          </w:tcPr>
          <w:p w14:paraId="153589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1F489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261EFA" w14:textId="77777777" w:rsidTr="006D2CDF">
        <w:tc>
          <w:tcPr>
            <w:tcW w:w="2836" w:type="dxa"/>
            <w:shd w:val="clear" w:color="auto" w:fill="D9E2F3"/>
            <w:vAlign w:val="center"/>
          </w:tcPr>
          <w:p w14:paraId="30A9213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36BF86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B12F34C" w14:textId="77777777" w:rsidTr="006D2CDF">
        <w:tc>
          <w:tcPr>
            <w:tcW w:w="2836" w:type="dxa"/>
            <w:shd w:val="clear" w:color="auto" w:fill="D9E2F3"/>
            <w:vAlign w:val="center"/>
          </w:tcPr>
          <w:p w14:paraId="117F2B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6A8F6DA" w14:textId="77777777" w:rsidR="00F016A2" w:rsidRPr="00FD1EE4" w:rsidRDefault="00F016A2" w:rsidP="006D2CDF">
            <w:pPr>
              <w:spacing w:before="240" w:after="240"/>
              <w:rPr>
                <w:rFonts w:ascii="GHEA Grapalat" w:eastAsia="GHEA Grapalat" w:hAnsi="GHEA Grapalat" w:cs="GHEA Grapalat"/>
              </w:rPr>
            </w:pPr>
          </w:p>
        </w:tc>
      </w:tr>
    </w:tbl>
    <w:p w14:paraId="110C65E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400ED71E" w14:textId="77777777" w:rsidTr="006D2CDF">
        <w:tc>
          <w:tcPr>
            <w:tcW w:w="2977" w:type="dxa"/>
            <w:shd w:val="clear" w:color="auto" w:fill="D9E2F3"/>
            <w:vAlign w:val="center"/>
          </w:tcPr>
          <w:p w14:paraId="23AD363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705AEC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562875" w14:textId="77777777" w:rsidTr="006D2CDF">
        <w:tc>
          <w:tcPr>
            <w:tcW w:w="2977" w:type="dxa"/>
            <w:shd w:val="clear" w:color="auto" w:fill="D9E2F3"/>
            <w:vAlign w:val="center"/>
          </w:tcPr>
          <w:p w14:paraId="145F770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D6665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C266DC" w14:textId="77777777" w:rsidTr="006D2CDF">
        <w:tc>
          <w:tcPr>
            <w:tcW w:w="2977" w:type="dxa"/>
            <w:shd w:val="clear" w:color="auto" w:fill="D9E2F3"/>
            <w:vAlign w:val="center"/>
          </w:tcPr>
          <w:p w14:paraId="205AEF37"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B97DB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696544" w14:textId="77777777" w:rsidTr="006D2CDF">
        <w:tc>
          <w:tcPr>
            <w:tcW w:w="2977" w:type="dxa"/>
            <w:shd w:val="clear" w:color="auto" w:fill="D9E2F3"/>
            <w:vAlign w:val="center"/>
          </w:tcPr>
          <w:p w14:paraId="1BF0EC80"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04ADB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C195FF" w14:textId="77777777" w:rsidTr="006D2CDF">
        <w:tc>
          <w:tcPr>
            <w:tcW w:w="2977" w:type="dxa"/>
            <w:shd w:val="clear" w:color="auto" w:fill="D9E2F3"/>
            <w:vAlign w:val="center"/>
          </w:tcPr>
          <w:p w14:paraId="415E9E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5FDC6D4" w14:textId="77777777" w:rsidR="00F016A2" w:rsidRPr="00FD1EE4" w:rsidRDefault="00F016A2" w:rsidP="006D2CDF">
            <w:pPr>
              <w:spacing w:before="240" w:after="240"/>
              <w:rPr>
                <w:rFonts w:ascii="GHEA Grapalat" w:eastAsia="GHEA Grapalat" w:hAnsi="GHEA Grapalat" w:cs="GHEA Grapalat"/>
              </w:rPr>
            </w:pPr>
          </w:p>
        </w:tc>
      </w:tr>
    </w:tbl>
    <w:p w14:paraId="44A42F7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A8B0D83" w14:textId="77777777" w:rsidTr="006D2CDF">
        <w:tc>
          <w:tcPr>
            <w:tcW w:w="2943" w:type="dxa"/>
            <w:shd w:val="clear" w:color="auto" w:fill="D9E2F3"/>
            <w:vAlign w:val="center"/>
          </w:tcPr>
          <w:p w14:paraId="69BD4A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DDF4C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40B8FD" w14:textId="77777777" w:rsidTr="006D2CDF">
        <w:tc>
          <w:tcPr>
            <w:tcW w:w="2943" w:type="dxa"/>
            <w:shd w:val="clear" w:color="auto" w:fill="D9E2F3"/>
            <w:vAlign w:val="center"/>
          </w:tcPr>
          <w:p w14:paraId="6392125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5D64C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C73032" w14:textId="77777777" w:rsidTr="006D2CDF">
        <w:tc>
          <w:tcPr>
            <w:tcW w:w="2943" w:type="dxa"/>
            <w:shd w:val="clear" w:color="auto" w:fill="D9E2F3"/>
            <w:vAlign w:val="center"/>
          </w:tcPr>
          <w:p w14:paraId="0305A5A5"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AB055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1309F" w14:textId="77777777" w:rsidTr="006D2CDF">
        <w:tc>
          <w:tcPr>
            <w:tcW w:w="2943" w:type="dxa"/>
            <w:shd w:val="clear" w:color="auto" w:fill="D9E2F3"/>
            <w:vAlign w:val="center"/>
          </w:tcPr>
          <w:p w14:paraId="5990B81C"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FF3DF7B" w14:textId="77777777" w:rsidR="00F016A2" w:rsidRPr="00FD1EE4" w:rsidRDefault="00F016A2" w:rsidP="006D2CDF">
            <w:pPr>
              <w:spacing w:before="240" w:after="240"/>
              <w:rPr>
                <w:rFonts w:ascii="GHEA Grapalat" w:eastAsia="GHEA Grapalat" w:hAnsi="GHEA Grapalat" w:cs="GHEA Grapalat"/>
              </w:rPr>
            </w:pPr>
          </w:p>
        </w:tc>
      </w:tr>
    </w:tbl>
    <w:p w14:paraId="194333C8"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31C7DBA1" w14:textId="77777777" w:rsidTr="006D2CDF">
        <w:tc>
          <w:tcPr>
            <w:tcW w:w="2837" w:type="dxa"/>
            <w:shd w:val="clear" w:color="auto" w:fill="D9E2F3"/>
            <w:vAlign w:val="center"/>
          </w:tcPr>
          <w:p w14:paraId="4226485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1B1EC6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6E3A02" w14:textId="77777777" w:rsidTr="006D2CDF">
        <w:tc>
          <w:tcPr>
            <w:tcW w:w="2837" w:type="dxa"/>
            <w:shd w:val="clear" w:color="auto" w:fill="D9E2F3"/>
            <w:vAlign w:val="center"/>
          </w:tcPr>
          <w:p w14:paraId="5B4174A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924D0E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000F7D" w14:textId="77777777" w:rsidTr="006D2CDF">
        <w:tc>
          <w:tcPr>
            <w:tcW w:w="2837" w:type="dxa"/>
            <w:shd w:val="clear" w:color="auto" w:fill="D9E2F3"/>
            <w:vAlign w:val="center"/>
          </w:tcPr>
          <w:p w14:paraId="63B4125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E30E64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938509" w14:textId="77777777" w:rsidTr="006D2CDF">
        <w:tc>
          <w:tcPr>
            <w:tcW w:w="2837" w:type="dxa"/>
            <w:shd w:val="clear" w:color="auto" w:fill="D9E2F3"/>
            <w:vAlign w:val="center"/>
          </w:tcPr>
          <w:p w14:paraId="6E5ED70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76BC5E4" w14:textId="77777777" w:rsidR="00F016A2" w:rsidRPr="00FD1EE4" w:rsidRDefault="00F016A2" w:rsidP="006D2CDF">
            <w:pPr>
              <w:spacing w:before="240" w:after="240"/>
              <w:rPr>
                <w:rFonts w:ascii="GHEA Grapalat" w:eastAsia="GHEA Grapalat" w:hAnsi="GHEA Grapalat" w:cs="GHEA Grapalat"/>
              </w:rPr>
            </w:pPr>
          </w:p>
        </w:tc>
      </w:tr>
    </w:tbl>
    <w:p w14:paraId="12636F82"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65C032ED" w14:textId="77777777" w:rsidTr="006D2CDF">
        <w:trPr>
          <w:trHeight w:val="924"/>
        </w:trPr>
        <w:tc>
          <w:tcPr>
            <w:tcW w:w="9016" w:type="dxa"/>
            <w:gridSpan w:val="2"/>
            <w:vAlign w:val="center"/>
          </w:tcPr>
          <w:p w14:paraId="0BB97B69" w14:textId="77777777" w:rsidR="00F016A2" w:rsidRPr="00FD1EE4" w:rsidRDefault="0001206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19AFF3A8" w14:textId="77777777" w:rsidTr="006D2CDF">
        <w:trPr>
          <w:trHeight w:val="684"/>
        </w:trPr>
        <w:tc>
          <w:tcPr>
            <w:tcW w:w="4508" w:type="dxa"/>
            <w:shd w:val="clear" w:color="auto" w:fill="D9E2F3"/>
            <w:vAlign w:val="center"/>
          </w:tcPr>
          <w:p w14:paraId="196E886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07313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83DCF9C" w14:textId="77777777" w:rsidTr="006D2CDF">
        <w:trPr>
          <w:trHeight w:val="1282"/>
        </w:trPr>
        <w:tc>
          <w:tcPr>
            <w:tcW w:w="4508" w:type="dxa"/>
            <w:shd w:val="clear" w:color="auto" w:fill="D9E2F3"/>
            <w:vAlign w:val="center"/>
          </w:tcPr>
          <w:p w14:paraId="0E2344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A07E5D9" w14:textId="77777777" w:rsidR="00F016A2" w:rsidRPr="006B364D" w:rsidRDefault="0001206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1C099FA2" w14:textId="77777777" w:rsidR="00F016A2" w:rsidRPr="00F10CBA" w:rsidRDefault="0001206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13DE2527" w14:textId="77777777" w:rsidTr="006D2CDF">
        <w:tc>
          <w:tcPr>
            <w:tcW w:w="9016" w:type="dxa"/>
            <w:gridSpan w:val="2"/>
            <w:vAlign w:val="center"/>
          </w:tcPr>
          <w:p w14:paraId="365271A2"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67B5F24F" w14:textId="77777777" w:rsidTr="006D2CDF">
        <w:tc>
          <w:tcPr>
            <w:tcW w:w="9016" w:type="dxa"/>
            <w:gridSpan w:val="2"/>
            <w:vAlign w:val="center"/>
          </w:tcPr>
          <w:p w14:paraId="4C43FFB7" w14:textId="77777777" w:rsidR="00F016A2" w:rsidRPr="00FD1EE4" w:rsidRDefault="0001206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4A1DB0F1"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D5E7289" w14:textId="77777777" w:rsidTr="006D2CDF">
        <w:trPr>
          <w:trHeight w:val="924"/>
        </w:trPr>
        <w:tc>
          <w:tcPr>
            <w:tcW w:w="9016" w:type="dxa"/>
            <w:gridSpan w:val="2"/>
            <w:vAlign w:val="center"/>
          </w:tcPr>
          <w:p w14:paraId="7019EB22" w14:textId="77777777" w:rsidR="00F016A2" w:rsidRPr="00FD1EE4" w:rsidRDefault="0001206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5B7D83C9" w14:textId="77777777" w:rsidTr="006D2CDF">
        <w:trPr>
          <w:trHeight w:val="684"/>
        </w:trPr>
        <w:tc>
          <w:tcPr>
            <w:tcW w:w="4508" w:type="dxa"/>
            <w:shd w:val="clear" w:color="auto" w:fill="D9E2F3"/>
            <w:vAlign w:val="center"/>
          </w:tcPr>
          <w:p w14:paraId="1B5CBCE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FC88AB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7D6C14" w14:textId="77777777" w:rsidTr="006D2CDF">
        <w:trPr>
          <w:trHeight w:val="1282"/>
        </w:trPr>
        <w:tc>
          <w:tcPr>
            <w:tcW w:w="4508" w:type="dxa"/>
            <w:shd w:val="clear" w:color="auto" w:fill="D9E2F3"/>
            <w:vAlign w:val="center"/>
          </w:tcPr>
          <w:p w14:paraId="7935ADE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B5D68BD" w14:textId="77777777" w:rsidR="00F016A2" w:rsidRPr="00C843BA" w:rsidRDefault="0001206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987CAD6" w14:textId="77777777" w:rsidR="00F016A2" w:rsidRPr="00C843BA" w:rsidRDefault="0001206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789AD15C" w14:textId="77777777" w:rsidTr="006D2CDF">
        <w:tc>
          <w:tcPr>
            <w:tcW w:w="9016" w:type="dxa"/>
            <w:gridSpan w:val="2"/>
            <w:vAlign w:val="center"/>
          </w:tcPr>
          <w:p w14:paraId="7BA80A29"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58ADFF99" w14:textId="77777777" w:rsidTr="006D2CDF">
        <w:tc>
          <w:tcPr>
            <w:tcW w:w="9016" w:type="dxa"/>
            <w:gridSpan w:val="2"/>
            <w:vAlign w:val="center"/>
          </w:tcPr>
          <w:p w14:paraId="665EAA09"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1EC5948E" w14:textId="77777777" w:rsidTr="006D2CDF">
        <w:tc>
          <w:tcPr>
            <w:tcW w:w="9016" w:type="dxa"/>
            <w:gridSpan w:val="2"/>
            <w:vAlign w:val="center"/>
          </w:tcPr>
          <w:p w14:paraId="263372BD"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756D7637" w14:textId="77777777" w:rsidTr="006D2CDF">
        <w:tc>
          <w:tcPr>
            <w:tcW w:w="9016" w:type="dxa"/>
            <w:gridSpan w:val="2"/>
            <w:vAlign w:val="center"/>
          </w:tcPr>
          <w:p w14:paraId="1CE0C189" w14:textId="77777777" w:rsidR="00F016A2" w:rsidRPr="00FD1EE4" w:rsidRDefault="00012060"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035D06D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4580A83" w14:textId="77777777" w:rsidTr="006D2CDF">
        <w:tc>
          <w:tcPr>
            <w:tcW w:w="2837" w:type="dxa"/>
            <w:shd w:val="clear" w:color="auto" w:fill="D9E2F3"/>
            <w:vAlign w:val="center"/>
          </w:tcPr>
          <w:p w14:paraId="22DBCDC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5713D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7C06F3" w14:textId="77777777" w:rsidTr="006D2CDF">
        <w:tc>
          <w:tcPr>
            <w:tcW w:w="2837" w:type="dxa"/>
            <w:shd w:val="clear" w:color="auto" w:fill="D9E2F3"/>
            <w:vAlign w:val="center"/>
          </w:tcPr>
          <w:p w14:paraId="00981651"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59CC2EB" w14:textId="77777777" w:rsidR="00F016A2" w:rsidRPr="00B23852" w:rsidRDefault="0001206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49EE92A1" w14:textId="77777777" w:rsidR="00F016A2" w:rsidRPr="00FD1EE4" w:rsidRDefault="00012060"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47CF1531" w14:textId="77777777" w:rsidTr="006D2CDF">
        <w:tc>
          <w:tcPr>
            <w:tcW w:w="2837" w:type="dxa"/>
            <w:shd w:val="clear" w:color="auto" w:fill="D9E2F3"/>
            <w:vAlign w:val="center"/>
          </w:tcPr>
          <w:p w14:paraId="112377A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18B27101" w14:textId="77777777" w:rsidR="00F016A2" w:rsidRPr="005600B4" w:rsidRDefault="0001206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10A5E857" w14:textId="77777777" w:rsidR="00F016A2" w:rsidRPr="005600B4" w:rsidRDefault="0001206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6E6CCC7E"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197C82D" w14:textId="77777777" w:rsidTr="006D2CDF">
        <w:tc>
          <w:tcPr>
            <w:tcW w:w="2837" w:type="dxa"/>
            <w:shd w:val="clear" w:color="auto" w:fill="D9E2F3"/>
            <w:vAlign w:val="center"/>
          </w:tcPr>
          <w:p w14:paraId="5EEDF9D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A97189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2274D99" w14:textId="77777777" w:rsidTr="006D2CDF">
        <w:tc>
          <w:tcPr>
            <w:tcW w:w="2837" w:type="dxa"/>
            <w:shd w:val="clear" w:color="auto" w:fill="D9E2F3"/>
            <w:vAlign w:val="center"/>
          </w:tcPr>
          <w:p w14:paraId="76E7465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2181F882" w14:textId="77777777" w:rsidR="00F016A2" w:rsidRPr="00FD1EE4" w:rsidRDefault="00F016A2" w:rsidP="006D2CDF">
            <w:pPr>
              <w:spacing w:before="240" w:after="240"/>
              <w:rPr>
                <w:rFonts w:ascii="GHEA Grapalat" w:eastAsia="GHEA Grapalat" w:hAnsi="GHEA Grapalat" w:cs="GHEA Grapalat"/>
              </w:rPr>
            </w:pPr>
          </w:p>
        </w:tc>
      </w:tr>
    </w:tbl>
    <w:p w14:paraId="08D8AD2B"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B78022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5F70F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2143E09" w14:textId="77777777" w:rsidTr="006D2CDF">
        <w:tc>
          <w:tcPr>
            <w:tcW w:w="2835" w:type="dxa"/>
            <w:shd w:val="clear" w:color="auto" w:fill="D9E2F3"/>
            <w:vAlign w:val="center"/>
          </w:tcPr>
          <w:p w14:paraId="3224D9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ABCA50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00364D" w14:textId="77777777" w:rsidTr="006D2CDF">
        <w:tc>
          <w:tcPr>
            <w:tcW w:w="2835" w:type="dxa"/>
            <w:shd w:val="clear" w:color="auto" w:fill="D9E2F3"/>
            <w:vAlign w:val="center"/>
          </w:tcPr>
          <w:p w14:paraId="1D9CAB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E5CB10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B9046B" w14:textId="77777777" w:rsidTr="006D2CDF">
        <w:tc>
          <w:tcPr>
            <w:tcW w:w="2835" w:type="dxa"/>
            <w:shd w:val="clear" w:color="auto" w:fill="D9E2F3"/>
            <w:vAlign w:val="center"/>
          </w:tcPr>
          <w:p w14:paraId="5430233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5C460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CAAF2EA" w14:textId="77777777" w:rsidTr="006D2CDF">
        <w:tc>
          <w:tcPr>
            <w:tcW w:w="2835" w:type="dxa"/>
            <w:shd w:val="clear" w:color="auto" w:fill="D9E2F3"/>
            <w:vAlign w:val="center"/>
          </w:tcPr>
          <w:p w14:paraId="79EB7F1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5A77B0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381246" w14:textId="77777777" w:rsidTr="006D2CDF">
        <w:tc>
          <w:tcPr>
            <w:tcW w:w="2835" w:type="dxa"/>
            <w:shd w:val="clear" w:color="auto" w:fill="D9E2F3"/>
            <w:vAlign w:val="center"/>
          </w:tcPr>
          <w:p w14:paraId="0535DA5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E0531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B545D9" w14:textId="77777777" w:rsidTr="006D2CDF">
        <w:tc>
          <w:tcPr>
            <w:tcW w:w="2835" w:type="dxa"/>
            <w:shd w:val="clear" w:color="auto" w:fill="D9E2F3"/>
            <w:vAlign w:val="center"/>
          </w:tcPr>
          <w:p w14:paraId="0A21CAC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D6D8C8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37C5F3" w14:textId="77777777" w:rsidTr="006D2CDF">
        <w:tc>
          <w:tcPr>
            <w:tcW w:w="2835" w:type="dxa"/>
            <w:shd w:val="clear" w:color="auto" w:fill="D9E2F3"/>
            <w:vAlign w:val="center"/>
          </w:tcPr>
          <w:p w14:paraId="0B458D1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6439856" w14:textId="77777777" w:rsidR="00F016A2" w:rsidRPr="00FD1EE4" w:rsidRDefault="00F016A2" w:rsidP="006D2CDF">
            <w:pPr>
              <w:spacing w:before="240" w:after="240"/>
              <w:rPr>
                <w:rFonts w:ascii="GHEA Grapalat" w:eastAsia="GHEA Grapalat" w:hAnsi="GHEA Grapalat" w:cs="GHEA Grapalat"/>
              </w:rPr>
            </w:pPr>
          </w:p>
        </w:tc>
      </w:tr>
    </w:tbl>
    <w:p w14:paraId="78B1E9A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78DACBF" w14:textId="77777777" w:rsidTr="006D2CDF">
        <w:trPr>
          <w:trHeight w:val="853"/>
        </w:trPr>
        <w:tc>
          <w:tcPr>
            <w:tcW w:w="2835" w:type="dxa"/>
            <w:vMerge w:val="restart"/>
            <w:shd w:val="clear" w:color="auto" w:fill="D9E2F3"/>
            <w:vAlign w:val="center"/>
          </w:tcPr>
          <w:p w14:paraId="5C5D4E22"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28B5D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975ACB" w14:textId="77777777" w:rsidTr="006D2CDF">
        <w:trPr>
          <w:trHeight w:val="850"/>
        </w:trPr>
        <w:tc>
          <w:tcPr>
            <w:tcW w:w="2835" w:type="dxa"/>
            <w:vMerge/>
            <w:shd w:val="clear" w:color="auto" w:fill="D9E2F3"/>
            <w:vAlign w:val="center"/>
          </w:tcPr>
          <w:p w14:paraId="5128E14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57FD2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46A54DF" w14:textId="77777777" w:rsidTr="006D2CDF">
        <w:trPr>
          <w:trHeight w:val="850"/>
        </w:trPr>
        <w:tc>
          <w:tcPr>
            <w:tcW w:w="2835" w:type="dxa"/>
            <w:vMerge/>
            <w:shd w:val="clear" w:color="auto" w:fill="D9E2F3"/>
            <w:vAlign w:val="center"/>
          </w:tcPr>
          <w:p w14:paraId="1382FC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3133F2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258726" w14:textId="77777777" w:rsidTr="006D2CDF">
        <w:trPr>
          <w:trHeight w:val="850"/>
        </w:trPr>
        <w:tc>
          <w:tcPr>
            <w:tcW w:w="2835" w:type="dxa"/>
            <w:vMerge/>
            <w:shd w:val="clear" w:color="auto" w:fill="D9E2F3"/>
            <w:vAlign w:val="center"/>
          </w:tcPr>
          <w:p w14:paraId="6E46AE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91F30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41186E" w14:textId="77777777" w:rsidTr="006D2CDF">
        <w:trPr>
          <w:trHeight w:val="850"/>
        </w:trPr>
        <w:tc>
          <w:tcPr>
            <w:tcW w:w="2835" w:type="dxa"/>
            <w:vMerge/>
            <w:shd w:val="clear" w:color="auto" w:fill="D9E2F3"/>
            <w:vAlign w:val="center"/>
          </w:tcPr>
          <w:p w14:paraId="74BE7F5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B2811D6" w14:textId="77777777" w:rsidR="00F016A2" w:rsidRPr="00FD1EE4" w:rsidRDefault="00F016A2" w:rsidP="006D2CDF">
            <w:pPr>
              <w:spacing w:before="240" w:after="240"/>
              <w:rPr>
                <w:rFonts w:ascii="GHEA Grapalat" w:eastAsia="GHEA Grapalat" w:hAnsi="GHEA Grapalat" w:cs="GHEA Grapalat"/>
              </w:rPr>
            </w:pPr>
          </w:p>
        </w:tc>
      </w:tr>
    </w:tbl>
    <w:p w14:paraId="6B531E0F"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93E848D" w14:textId="77777777" w:rsidTr="006D2CDF">
        <w:tc>
          <w:tcPr>
            <w:tcW w:w="2835" w:type="dxa"/>
            <w:shd w:val="clear" w:color="auto" w:fill="D9E2F3"/>
            <w:vAlign w:val="center"/>
          </w:tcPr>
          <w:p w14:paraId="6EB5071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31DD7E2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2AFA5C" w14:textId="77777777" w:rsidTr="006D2CDF">
        <w:tc>
          <w:tcPr>
            <w:tcW w:w="2835" w:type="dxa"/>
            <w:shd w:val="clear" w:color="auto" w:fill="D9E2F3"/>
            <w:vAlign w:val="center"/>
          </w:tcPr>
          <w:p w14:paraId="0E6FE6E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5F9B894" w14:textId="77777777" w:rsidR="00F016A2" w:rsidRPr="00FD1EE4" w:rsidRDefault="00F016A2" w:rsidP="006D2CDF">
            <w:pPr>
              <w:spacing w:before="240" w:after="240"/>
              <w:rPr>
                <w:rFonts w:ascii="GHEA Grapalat" w:eastAsia="GHEA Grapalat" w:hAnsi="GHEA Grapalat" w:cs="GHEA Grapalat"/>
              </w:rPr>
            </w:pPr>
          </w:p>
        </w:tc>
      </w:tr>
    </w:tbl>
    <w:p w14:paraId="73D340CF"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A6A378B"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127E4FB7" w14:textId="77777777" w:rsidTr="006D2CDF">
        <w:tc>
          <w:tcPr>
            <w:tcW w:w="9016" w:type="dxa"/>
            <w:shd w:val="clear" w:color="auto" w:fill="DBE5F1" w:themeFill="accent1" w:themeFillTint="33"/>
          </w:tcPr>
          <w:p w14:paraId="27E18A2B"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27C065EE" w14:textId="77777777" w:rsidTr="006D2CDF">
        <w:trPr>
          <w:trHeight w:val="10187"/>
        </w:trPr>
        <w:tc>
          <w:tcPr>
            <w:tcW w:w="9016" w:type="dxa"/>
          </w:tcPr>
          <w:p w14:paraId="12C4ECE2" w14:textId="77777777" w:rsidR="00F016A2" w:rsidRPr="00FD1EE4" w:rsidRDefault="00F016A2" w:rsidP="006D2CDF">
            <w:pPr>
              <w:rPr>
                <w:rFonts w:ascii="GHEA Grapalat" w:eastAsia="GHEA Grapalat" w:hAnsi="GHEA Grapalat" w:cs="GHEA Grapalat"/>
                <w:b/>
                <w:color w:val="000000"/>
              </w:rPr>
            </w:pPr>
          </w:p>
        </w:tc>
      </w:tr>
    </w:tbl>
    <w:p w14:paraId="1B132E69"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49E8288B" w14:textId="77777777" w:rsidR="00F016A2" w:rsidRDefault="00F016A2" w:rsidP="00F016A2">
      <w:pPr>
        <w:rPr>
          <w:rFonts w:ascii="GHEA Grapalat" w:hAnsi="GHEA Grapalat"/>
          <w:b/>
        </w:rPr>
      </w:pPr>
    </w:p>
    <w:p w14:paraId="6A683163" w14:textId="77777777" w:rsidR="00F016A2" w:rsidRDefault="00F016A2" w:rsidP="00F016A2">
      <w:pPr>
        <w:rPr>
          <w:ins w:id="9" w:author="Inesa Kocharyan" w:date="2021-09-01T11:45:00Z"/>
          <w:rFonts w:ascii="GHEA Grapalat" w:hAnsi="GHEA Grapalat"/>
          <w:b/>
        </w:rPr>
      </w:pPr>
    </w:p>
    <w:p w14:paraId="3A3B9B73" w14:textId="77777777" w:rsidR="00F016A2" w:rsidRDefault="00F016A2" w:rsidP="00F016A2">
      <w:pPr>
        <w:rPr>
          <w:rFonts w:ascii="GHEA Grapalat" w:hAnsi="GHEA Grapalat"/>
          <w:b/>
        </w:rPr>
      </w:pPr>
      <w:r>
        <w:rPr>
          <w:rFonts w:ascii="GHEA Grapalat" w:hAnsi="GHEA Grapalat"/>
          <w:b/>
        </w:rPr>
        <w:br w:type="page"/>
      </w:r>
    </w:p>
    <w:p w14:paraId="1BC7679E"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4BDECDE6"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D8DBE8E"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1D42ACD"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37AAC73"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436978A"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D6058DB"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43DAD98"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D394023"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85E6717"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48A5B82B"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8972928"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A12ADB5"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99EF237"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1BEEC64"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47F8BF3"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C28B80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128BAB5"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28FAD9C"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D041D2E"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71E0299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FA7F1A0"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8ED5F7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57437FD"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4694C3F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42FD4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9F305F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B38E38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07E2D48"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39BD83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2CC233C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14A5BC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CAF910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65B61B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AC01E0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74C614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483DF614"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C164A24"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4E26F7A2"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47F6D04D" w14:textId="3BE5442C"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137E3">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3B29EF">
        <w:rPr>
          <w:rFonts w:ascii="GHEA Grapalat" w:hAnsi="GHEA Grapalat"/>
          <w:b/>
          <w:sz w:val="24"/>
          <w:szCs w:val="24"/>
        </w:rPr>
        <w:t>ШМАКТ-GHAPDzB-25/9</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5"/>
        <w:t>*</w:t>
      </w:r>
    </w:p>
    <w:p w14:paraId="62A1FAA1" w14:textId="77777777" w:rsidR="00B2572B" w:rsidRPr="009044F1" w:rsidRDefault="00B2572B" w:rsidP="00B46D58">
      <w:pPr>
        <w:widowControl w:val="0"/>
        <w:spacing w:after="120"/>
        <w:ind w:firstLine="567"/>
        <w:jc w:val="center"/>
        <w:rPr>
          <w:rFonts w:ascii="GHEA Grapalat" w:hAnsi="GHEA Grapalat"/>
        </w:rPr>
      </w:pPr>
    </w:p>
    <w:p w14:paraId="7B18D876"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3352F3E" w14:textId="77777777" w:rsidR="00B2572B" w:rsidRPr="009044F1" w:rsidRDefault="00B2572B" w:rsidP="00B46D58">
      <w:pPr>
        <w:widowControl w:val="0"/>
        <w:spacing w:after="120"/>
        <w:ind w:firstLine="567"/>
        <w:jc w:val="center"/>
        <w:rPr>
          <w:rFonts w:ascii="GHEA Grapalat" w:hAnsi="GHEA Grapalat"/>
        </w:rPr>
      </w:pPr>
    </w:p>
    <w:p w14:paraId="2A62011E" w14:textId="590B0EE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F137E3">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3B29EF">
        <w:rPr>
          <w:rFonts w:ascii="GHEA Grapalat" w:hAnsi="GHEA Grapalat"/>
          <w:spacing w:val="-6"/>
        </w:rPr>
        <w:t>ШМАКТ-GHAPDzB-25/9</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CD19A1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0114C0E"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29F9DEA"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79D1E8"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B1ACA0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C767817"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7E9D6C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40E19AFC"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A0397B4"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6DFAC48"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DE12278"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30F4270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18A957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C956A4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3F4C1834"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DC677FD"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1F61D52"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19CFA8BC"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88F4E2"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72771F7"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0B0AAE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54945F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70D6AE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8CBABE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8FE59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688030" w14:textId="77777777" w:rsidR="0009191C" w:rsidRPr="005744FC" w:rsidRDefault="0009191C" w:rsidP="00B46D58">
            <w:pPr>
              <w:widowControl w:val="0"/>
              <w:jc w:val="center"/>
              <w:rPr>
                <w:rFonts w:ascii="GHEA Grapalat" w:hAnsi="GHEA Grapalat"/>
                <w:sz w:val="20"/>
                <w:szCs w:val="20"/>
              </w:rPr>
            </w:pPr>
          </w:p>
        </w:tc>
      </w:tr>
      <w:tr w:rsidR="0009191C" w:rsidRPr="005744FC" w14:paraId="3327CAA2"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D7D7B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A7AE4D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AACF4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DE73F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12B147" w14:textId="77777777" w:rsidR="0009191C" w:rsidRPr="005744FC" w:rsidRDefault="0009191C" w:rsidP="00B46D58">
            <w:pPr>
              <w:widowControl w:val="0"/>
              <w:rPr>
                <w:rFonts w:ascii="GHEA Grapalat" w:hAnsi="GHEA Grapalat"/>
                <w:sz w:val="20"/>
                <w:szCs w:val="20"/>
              </w:rPr>
            </w:pPr>
          </w:p>
        </w:tc>
      </w:tr>
      <w:tr w:rsidR="0009191C" w:rsidRPr="005744FC" w14:paraId="5D83721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8957A8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98A401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7C8C0C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97EAF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1D84FB" w14:textId="77777777" w:rsidR="0009191C" w:rsidRPr="005744FC" w:rsidRDefault="0009191C" w:rsidP="00B46D58">
            <w:pPr>
              <w:widowControl w:val="0"/>
              <w:jc w:val="center"/>
              <w:rPr>
                <w:rFonts w:ascii="GHEA Grapalat" w:hAnsi="GHEA Grapalat"/>
                <w:sz w:val="20"/>
                <w:szCs w:val="20"/>
              </w:rPr>
            </w:pPr>
          </w:p>
        </w:tc>
      </w:tr>
      <w:tr w:rsidR="0009191C" w:rsidRPr="005744FC" w14:paraId="2859EA5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6BBCAB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D5BE44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95275C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7D2D4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3F02C4" w14:textId="77777777" w:rsidR="0009191C" w:rsidRPr="005744FC" w:rsidRDefault="0009191C" w:rsidP="00B46D58">
            <w:pPr>
              <w:widowControl w:val="0"/>
              <w:jc w:val="center"/>
              <w:rPr>
                <w:rFonts w:ascii="GHEA Grapalat" w:hAnsi="GHEA Grapalat"/>
                <w:sz w:val="20"/>
                <w:szCs w:val="20"/>
              </w:rPr>
            </w:pPr>
          </w:p>
        </w:tc>
      </w:tr>
      <w:tr w:rsidR="0009191C" w:rsidRPr="005744FC" w14:paraId="771C6E9D"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C804DA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130843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D4C3B4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8B90E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41C481" w14:textId="77777777" w:rsidR="0009191C" w:rsidRPr="005744FC" w:rsidRDefault="0009191C" w:rsidP="00B46D58">
            <w:pPr>
              <w:widowControl w:val="0"/>
              <w:jc w:val="center"/>
              <w:rPr>
                <w:rFonts w:ascii="GHEA Grapalat" w:hAnsi="GHEA Grapalat"/>
                <w:sz w:val="20"/>
                <w:szCs w:val="20"/>
              </w:rPr>
            </w:pPr>
          </w:p>
        </w:tc>
      </w:tr>
    </w:tbl>
    <w:p w14:paraId="18CC70A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60A74A1"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0A294D03" w14:textId="77777777" w:rsidR="00DC619D" w:rsidRPr="00D3436F" w:rsidRDefault="00DC619D" w:rsidP="00B46D58">
      <w:pPr>
        <w:widowControl w:val="0"/>
        <w:spacing w:after="160"/>
        <w:jc w:val="both"/>
        <w:rPr>
          <w:rFonts w:ascii="GHEA Grapalat" w:hAnsi="GHEA Grapalat"/>
          <w:lang w:val="es-ES"/>
        </w:rPr>
      </w:pPr>
    </w:p>
    <w:p w14:paraId="6D7C1DC4"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D8ED273" w14:textId="77777777" w:rsidR="00B217BB" w:rsidRDefault="00B217BB" w:rsidP="00B46D58">
      <w:pPr>
        <w:rPr>
          <w:rFonts w:ascii="GHEA Grapalat" w:hAnsi="GHEA Grapalat"/>
          <w:b/>
        </w:rPr>
      </w:pPr>
      <w:r>
        <w:rPr>
          <w:rFonts w:ascii="GHEA Grapalat" w:hAnsi="GHEA Grapalat"/>
          <w:b/>
        </w:rPr>
        <w:br w:type="page"/>
      </w:r>
    </w:p>
    <w:p w14:paraId="0DCA85B6"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2D78608C" w14:textId="0D9FEB6F"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F137E3">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3B29EF">
        <w:rPr>
          <w:rFonts w:ascii="GHEA Grapalat" w:hAnsi="GHEA Grapalat"/>
          <w:i/>
          <w:sz w:val="22"/>
          <w:szCs w:val="22"/>
        </w:rPr>
        <w:t>ШМАКТ-GHAPDzB-25/9</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7"/>
        <w:t>*</w:t>
      </w:r>
    </w:p>
    <w:p w14:paraId="7E1CB4FF" w14:textId="77777777" w:rsidR="003D2FE2" w:rsidRPr="00B138F3" w:rsidRDefault="003D2FE2" w:rsidP="003D2FE2">
      <w:pPr>
        <w:widowControl w:val="0"/>
        <w:spacing w:after="160"/>
        <w:jc w:val="center"/>
        <w:rPr>
          <w:rFonts w:ascii="GHEA Grapalat" w:hAnsi="GHEA Grapalat"/>
          <w:b/>
          <w:sz w:val="22"/>
          <w:szCs w:val="22"/>
        </w:rPr>
      </w:pPr>
    </w:p>
    <w:p w14:paraId="2E58882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56D3C22"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1F7E5EC1" w14:textId="77777777" w:rsidTr="00B932B8">
        <w:tc>
          <w:tcPr>
            <w:tcW w:w="4786" w:type="dxa"/>
          </w:tcPr>
          <w:p w14:paraId="1AA89BA7"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1680B17"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14:paraId="4E05CD15" w14:textId="77777777" w:rsidR="003D2FE2" w:rsidRPr="00B138F3" w:rsidRDefault="003D2FE2" w:rsidP="003D2FE2">
      <w:pPr>
        <w:widowControl w:val="0"/>
        <w:spacing w:after="160"/>
        <w:rPr>
          <w:rFonts w:ascii="GHEA Grapalat" w:hAnsi="GHEA Grapalat" w:cs="GHEA Grapalat"/>
          <w:b/>
          <w:sz w:val="22"/>
          <w:szCs w:val="22"/>
        </w:rPr>
      </w:pPr>
    </w:p>
    <w:p w14:paraId="4F997698"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D678880"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7EC63D4"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2BE80DF"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162E871"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A7C1371"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5502881A"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8B81592" w14:textId="690F7C2B" w:rsidR="003367BF" w:rsidRDefault="003D2FE2" w:rsidP="003367BF">
      <w:pPr>
        <w:widowControl w:val="0"/>
        <w:tabs>
          <w:tab w:val="left" w:pos="567"/>
        </w:tabs>
        <w:jc w:val="both"/>
        <w:rPr>
          <w:rFonts w:ascii="GHEA Grapalat" w:hAnsi="GHEA Grapalat"/>
          <w:i/>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367BF">
        <w:rPr>
          <w:rFonts w:ascii="GHEA Grapalat" w:hAnsi="GHEA Grapalat"/>
          <w:i/>
        </w:rPr>
        <w:t xml:space="preserve">,,Коммунальное хозяйство Ани” общины Ани, Ширакский </w:t>
      </w:r>
      <w:proofErr w:type="spellStart"/>
      <w:r w:rsidR="003367BF">
        <w:rPr>
          <w:rFonts w:ascii="GHEA Grapalat" w:hAnsi="GHEA Grapalat"/>
          <w:i/>
        </w:rPr>
        <w:t>марз</w:t>
      </w:r>
      <w:proofErr w:type="spellEnd"/>
      <w:r w:rsidR="003367BF">
        <w:rPr>
          <w:rFonts w:ascii="GHEA Grapalat" w:hAnsi="GHEA Grapalat"/>
          <w:i/>
        </w:rPr>
        <w:t xml:space="preserve">, Республика Армения </w:t>
      </w:r>
      <w:r w:rsidR="003367BF"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3B29EF">
        <w:rPr>
          <w:rFonts w:ascii="GHEA Grapalat" w:hAnsi="GHEA Grapalat"/>
          <w:i/>
          <w:sz w:val="22"/>
          <w:szCs w:val="22"/>
        </w:rPr>
        <w:t>ШМАКТ-GHAPDzB-25/9</w:t>
      </w:r>
    </w:p>
    <w:p w14:paraId="4EDF73C3" w14:textId="4641787C" w:rsidR="003D2FE2" w:rsidRPr="00B138F3" w:rsidRDefault="003D2FE2" w:rsidP="003367BF">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D68E37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6BEC48F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2B71C3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5C3568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1DA86D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77439E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DF260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BC351E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29156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627FDF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747DBB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AC5625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015A491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FB20A7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C4913C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A89CCA2"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7C340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E3B2F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055E58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A535B9C"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AEE5B4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530399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61F03D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EE24337"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59396A19" w14:textId="77777777" w:rsidR="003D2FE2" w:rsidRPr="00B138F3" w:rsidRDefault="003D2FE2" w:rsidP="003D2FE2">
      <w:pPr>
        <w:widowControl w:val="0"/>
        <w:spacing w:after="160"/>
        <w:jc w:val="right"/>
        <w:rPr>
          <w:rFonts w:ascii="GHEA Grapalat" w:hAnsi="GHEA Grapalat"/>
          <w:sz w:val="22"/>
          <w:szCs w:val="22"/>
        </w:rPr>
      </w:pPr>
    </w:p>
    <w:p w14:paraId="0AA8281D"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70178AA4"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22EB8ED" w14:textId="77777777" w:rsidR="003D2FE2" w:rsidRPr="00B138F3" w:rsidRDefault="003D2FE2" w:rsidP="003D2FE2">
      <w:pPr>
        <w:widowControl w:val="0"/>
        <w:spacing w:after="160"/>
        <w:jc w:val="both"/>
        <w:rPr>
          <w:rFonts w:ascii="GHEA Grapalat" w:hAnsi="GHEA Grapalat"/>
          <w:sz w:val="22"/>
          <w:szCs w:val="22"/>
        </w:rPr>
      </w:pPr>
    </w:p>
    <w:p w14:paraId="657945F8" w14:textId="77777777" w:rsidR="003D2FE2" w:rsidRPr="00B138F3" w:rsidRDefault="003D2FE2" w:rsidP="003D2FE2">
      <w:pPr>
        <w:widowControl w:val="0"/>
        <w:spacing w:after="160"/>
        <w:jc w:val="both"/>
        <w:rPr>
          <w:rFonts w:ascii="GHEA Grapalat" w:hAnsi="GHEA Grapalat"/>
          <w:sz w:val="22"/>
          <w:szCs w:val="22"/>
        </w:rPr>
      </w:pPr>
    </w:p>
    <w:p w14:paraId="787E2E2E" w14:textId="77777777" w:rsidR="003D2FE2" w:rsidRPr="00B138F3" w:rsidRDefault="003D2FE2" w:rsidP="003D2FE2">
      <w:pPr>
        <w:rPr>
          <w:sz w:val="22"/>
          <w:szCs w:val="22"/>
        </w:rPr>
      </w:pPr>
    </w:p>
    <w:p w14:paraId="1BBE9AEA" w14:textId="77777777" w:rsidR="001005B0" w:rsidRPr="00B138F3" w:rsidRDefault="001005B0" w:rsidP="003D2FE2">
      <w:pPr>
        <w:widowControl w:val="0"/>
        <w:spacing w:after="160"/>
        <w:ind w:left="567" w:right="565"/>
        <w:jc w:val="both"/>
        <w:rPr>
          <w:rFonts w:ascii="GHEA Grapalat" w:hAnsi="GHEA Grapalat"/>
          <w:sz w:val="22"/>
          <w:szCs w:val="22"/>
        </w:rPr>
      </w:pPr>
    </w:p>
    <w:p w14:paraId="7A49D4C0" w14:textId="77777777" w:rsidR="001005B0" w:rsidRPr="00B138F3" w:rsidRDefault="001005B0" w:rsidP="00B46D58">
      <w:pPr>
        <w:widowControl w:val="0"/>
        <w:spacing w:after="160"/>
        <w:ind w:left="567" w:right="565"/>
        <w:jc w:val="center"/>
        <w:rPr>
          <w:rFonts w:ascii="GHEA Grapalat" w:hAnsi="GHEA Grapalat"/>
          <w:b/>
          <w:sz w:val="22"/>
          <w:szCs w:val="22"/>
        </w:rPr>
      </w:pPr>
    </w:p>
    <w:p w14:paraId="7D73D078" w14:textId="77777777" w:rsidR="001005B0" w:rsidRPr="00B138F3" w:rsidRDefault="001005B0" w:rsidP="00B46D58">
      <w:pPr>
        <w:widowControl w:val="0"/>
        <w:spacing w:after="160"/>
        <w:ind w:left="567" w:right="565"/>
        <w:jc w:val="center"/>
        <w:rPr>
          <w:rFonts w:ascii="GHEA Grapalat" w:hAnsi="GHEA Grapalat"/>
          <w:b/>
          <w:sz w:val="22"/>
          <w:szCs w:val="22"/>
        </w:rPr>
      </w:pPr>
    </w:p>
    <w:p w14:paraId="5F117C36" w14:textId="77777777" w:rsidR="001005B0" w:rsidRPr="00B138F3" w:rsidRDefault="001005B0" w:rsidP="00B46D58">
      <w:pPr>
        <w:widowControl w:val="0"/>
        <w:spacing w:after="160"/>
        <w:ind w:left="567" w:right="565"/>
        <w:jc w:val="center"/>
        <w:rPr>
          <w:rFonts w:ascii="GHEA Grapalat" w:hAnsi="GHEA Grapalat"/>
          <w:b/>
          <w:sz w:val="22"/>
          <w:szCs w:val="22"/>
        </w:rPr>
      </w:pPr>
    </w:p>
    <w:p w14:paraId="3CD6FDC2" w14:textId="77777777" w:rsidR="001005B0" w:rsidRPr="00B138F3" w:rsidRDefault="001005B0" w:rsidP="00B46D58">
      <w:pPr>
        <w:widowControl w:val="0"/>
        <w:spacing w:after="160"/>
        <w:ind w:left="567" w:right="565"/>
        <w:jc w:val="center"/>
        <w:rPr>
          <w:rFonts w:ascii="GHEA Grapalat" w:hAnsi="GHEA Grapalat"/>
          <w:b/>
          <w:sz w:val="22"/>
          <w:szCs w:val="22"/>
        </w:rPr>
      </w:pPr>
    </w:p>
    <w:p w14:paraId="1ED1C2A9" w14:textId="77777777" w:rsidR="001005B0" w:rsidRPr="00B138F3" w:rsidRDefault="001005B0" w:rsidP="00B46D58">
      <w:pPr>
        <w:widowControl w:val="0"/>
        <w:spacing w:after="160"/>
        <w:ind w:left="567" w:right="565"/>
        <w:jc w:val="center"/>
        <w:rPr>
          <w:rFonts w:ascii="GHEA Grapalat" w:hAnsi="GHEA Grapalat"/>
          <w:b/>
          <w:sz w:val="22"/>
          <w:szCs w:val="22"/>
        </w:rPr>
      </w:pPr>
    </w:p>
    <w:p w14:paraId="7025964C" w14:textId="77777777" w:rsidR="001005B0" w:rsidRPr="00B138F3" w:rsidRDefault="001005B0" w:rsidP="00B46D58">
      <w:pPr>
        <w:widowControl w:val="0"/>
        <w:spacing w:after="160"/>
        <w:ind w:left="567" w:right="565"/>
        <w:jc w:val="center"/>
        <w:rPr>
          <w:rFonts w:ascii="GHEA Grapalat" w:hAnsi="GHEA Grapalat"/>
          <w:b/>
        </w:rPr>
      </w:pPr>
    </w:p>
    <w:p w14:paraId="6D03D7B2" w14:textId="77777777" w:rsidR="001005B0" w:rsidRPr="00B138F3" w:rsidRDefault="001005B0" w:rsidP="00B46D58">
      <w:pPr>
        <w:widowControl w:val="0"/>
        <w:spacing w:after="160"/>
        <w:ind w:left="567" w:right="565"/>
        <w:jc w:val="center"/>
        <w:rPr>
          <w:rFonts w:ascii="GHEA Grapalat" w:hAnsi="GHEA Grapalat"/>
          <w:b/>
        </w:rPr>
      </w:pPr>
    </w:p>
    <w:p w14:paraId="4776ABB1" w14:textId="77777777" w:rsidR="001005B0" w:rsidRPr="00B138F3" w:rsidRDefault="001005B0" w:rsidP="00B46D58">
      <w:pPr>
        <w:widowControl w:val="0"/>
        <w:spacing w:after="160"/>
        <w:ind w:left="567" w:right="565"/>
        <w:jc w:val="center"/>
        <w:rPr>
          <w:rFonts w:ascii="GHEA Grapalat" w:hAnsi="GHEA Grapalat"/>
          <w:b/>
        </w:rPr>
      </w:pPr>
    </w:p>
    <w:p w14:paraId="2EA59206" w14:textId="77777777" w:rsidR="001005B0" w:rsidRPr="00B138F3" w:rsidRDefault="001005B0" w:rsidP="00B46D58">
      <w:pPr>
        <w:widowControl w:val="0"/>
        <w:spacing w:after="160"/>
        <w:ind w:left="567" w:right="565"/>
        <w:jc w:val="center"/>
        <w:rPr>
          <w:rFonts w:ascii="GHEA Grapalat" w:hAnsi="GHEA Grapalat"/>
          <w:b/>
        </w:rPr>
      </w:pPr>
    </w:p>
    <w:p w14:paraId="20DFB929" w14:textId="77777777" w:rsidR="001005B0" w:rsidRPr="00B138F3" w:rsidRDefault="001005B0" w:rsidP="00B46D58">
      <w:pPr>
        <w:widowControl w:val="0"/>
        <w:spacing w:after="160"/>
        <w:ind w:left="567" w:right="565"/>
        <w:jc w:val="center"/>
        <w:rPr>
          <w:rFonts w:ascii="GHEA Grapalat" w:hAnsi="GHEA Grapalat"/>
          <w:b/>
        </w:rPr>
      </w:pPr>
    </w:p>
    <w:p w14:paraId="41CF3096" w14:textId="77777777" w:rsidR="001005B0" w:rsidRPr="00B138F3" w:rsidRDefault="001005B0" w:rsidP="00B46D58">
      <w:pPr>
        <w:widowControl w:val="0"/>
        <w:spacing w:after="160"/>
        <w:ind w:left="567" w:right="565"/>
        <w:jc w:val="center"/>
        <w:rPr>
          <w:rFonts w:ascii="GHEA Grapalat" w:hAnsi="GHEA Grapalat"/>
          <w:b/>
        </w:rPr>
      </w:pPr>
    </w:p>
    <w:p w14:paraId="4487CA67" w14:textId="77777777" w:rsidR="001005B0" w:rsidRPr="00B138F3" w:rsidRDefault="001005B0" w:rsidP="00B46D58">
      <w:pPr>
        <w:widowControl w:val="0"/>
        <w:spacing w:after="160"/>
        <w:ind w:left="567" w:right="565"/>
        <w:jc w:val="center"/>
        <w:rPr>
          <w:rFonts w:ascii="GHEA Grapalat" w:hAnsi="GHEA Grapalat"/>
          <w:b/>
        </w:rPr>
      </w:pPr>
    </w:p>
    <w:p w14:paraId="286C9814" w14:textId="77777777" w:rsidR="001005B0" w:rsidRPr="00B138F3" w:rsidRDefault="001005B0" w:rsidP="00B46D58">
      <w:pPr>
        <w:widowControl w:val="0"/>
        <w:spacing w:after="160"/>
        <w:ind w:left="567" w:right="565"/>
        <w:jc w:val="center"/>
        <w:rPr>
          <w:rFonts w:ascii="GHEA Grapalat" w:hAnsi="GHEA Grapalat"/>
          <w:b/>
        </w:rPr>
      </w:pPr>
    </w:p>
    <w:p w14:paraId="6912F5C1" w14:textId="77777777" w:rsidR="001005B0" w:rsidRPr="00B138F3" w:rsidRDefault="001005B0" w:rsidP="00B46D58">
      <w:pPr>
        <w:widowControl w:val="0"/>
        <w:spacing w:after="160"/>
        <w:ind w:left="567" w:right="565"/>
        <w:jc w:val="center"/>
        <w:rPr>
          <w:rFonts w:ascii="GHEA Grapalat" w:hAnsi="GHEA Grapalat"/>
          <w:b/>
        </w:rPr>
      </w:pPr>
    </w:p>
    <w:p w14:paraId="176AD9B0" w14:textId="77777777" w:rsidR="001005B0" w:rsidRPr="00B138F3" w:rsidRDefault="001005B0" w:rsidP="00B46D58">
      <w:pPr>
        <w:widowControl w:val="0"/>
        <w:spacing w:after="160"/>
        <w:ind w:left="567" w:right="565"/>
        <w:jc w:val="center"/>
        <w:rPr>
          <w:rFonts w:ascii="GHEA Grapalat" w:hAnsi="GHEA Grapalat"/>
          <w:b/>
        </w:rPr>
      </w:pPr>
    </w:p>
    <w:p w14:paraId="792DEFFA" w14:textId="77777777" w:rsidR="001005B0" w:rsidRPr="00B138F3" w:rsidRDefault="001005B0" w:rsidP="00B46D58">
      <w:pPr>
        <w:widowControl w:val="0"/>
        <w:spacing w:after="160"/>
        <w:ind w:left="567" w:right="565"/>
        <w:jc w:val="center"/>
        <w:rPr>
          <w:rFonts w:ascii="GHEA Grapalat" w:hAnsi="GHEA Grapalat"/>
          <w:b/>
        </w:rPr>
      </w:pPr>
    </w:p>
    <w:p w14:paraId="725C4F1D"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6221A1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541122"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78116C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4FF544"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0A3479D"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3D1C5"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D71D98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FF0BB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22DAFF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B2ECA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6B1F48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5574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E26FEA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FE4EE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D5A69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03AEE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367BF" w:rsidRPr="00B138F3" w14:paraId="36BF484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69999" w14:textId="4255AED6"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D865AE">
              <w:rPr>
                <w:rFonts w:ascii="GHEA Grapalat" w:hAnsi="GHEA Grapalat"/>
                <w:i/>
              </w:rPr>
              <w:t xml:space="preserve">"Коммунальное хозяйство Ани"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3367BF" w:rsidRPr="00B138F3" w14:paraId="49E6951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442FB1" w14:textId="4FD56E7F"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367BF" w:rsidRPr="00B138F3" w14:paraId="3D3BE89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2232B" w14:textId="04AE5B38"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3367BF" w:rsidRPr="00B138F3" w14:paraId="3EE8E53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578728" w14:textId="5EFAD075"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3367BF" w:rsidRPr="00B138F3" w14:paraId="6E4D8CB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AF61F4" w14:textId="6A883976"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5906308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1CB98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50F69A4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81A07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31433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9587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27C2B1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7FCDA"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1C40840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08EAAF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F4A6E3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65F1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AEEC67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73EA42"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CF12DF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5415B17"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750453E" w14:textId="77777777" w:rsidR="00C3421C" w:rsidRPr="00B138F3" w:rsidRDefault="00C3421C" w:rsidP="00DE2AE3">
            <w:pPr>
              <w:widowControl w:val="0"/>
              <w:spacing w:after="160"/>
              <w:rPr>
                <w:rFonts w:ascii="GHEA Grapalat" w:hAnsi="GHEA Grapalat" w:cs="Sylfaen"/>
              </w:rPr>
            </w:pPr>
          </w:p>
          <w:p w14:paraId="1D7D24BB"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4F6DF2A" w14:textId="77777777" w:rsidR="00C3421C" w:rsidRPr="00B138F3" w:rsidRDefault="00C3421C" w:rsidP="00DE2AE3">
            <w:pPr>
              <w:widowControl w:val="0"/>
              <w:spacing w:after="160"/>
              <w:rPr>
                <w:rFonts w:ascii="GHEA Grapalat" w:hAnsi="GHEA Grapalat" w:cs="Sylfaen"/>
              </w:rPr>
            </w:pPr>
          </w:p>
          <w:p w14:paraId="6DDC482A"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36C96167" w14:textId="77777777" w:rsidR="00C3421C" w:rsidRPr="00B138F3" w:rsidRDefault="00C3421C" w:rsidP="00DE2AE3">
            <w:pPr>
              <w:widowControl w:val="0"/>
              <w:spacing w:after="160"/>
              <w:rPr>
                <w:rFonts w:ascii="GHEA Grapalat" w:hAnsi="GHEA Grapalat" w:cs="Sylfaen"/>
              </w:rPr>
            </w:pPr>
          </w:p>
          <w:p w14:paraId="66AA86DB"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704629D"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E47FFD2"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B2DEC82" w14:textId="77777777" w:rsidR="00C3421C" w:rsidRPr="00B138F3" w:rsidRDefault="00C3421C" w:rsidP="00DE2AE3">
            <w:pPr>
              <w:widowControl w:val="0"/>
              <w:spacing w:after="160"/>
              <w:rPr>
                <w:rFonts w:ascii="GHEA Grapalat" w:hAnsi="GHEA Grapalat" w:cs="Sylfaen"/>
              </w:rPr>
            </w:pPr>
          </w:p>
          <w:p w14:paraId="5BD73388"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9E0CF6E" w14:textId="77777777" w:rsidR="00C3421C" w:rsidRPr="00B138F3" w:rsidRDefault="00C3421C" w:rsidP="00DE2AE3">
            <w:pPr>
              <w:widowControl w:val="0"/>
              <w:spacing w:after="160"/>
              <w:jc w:val="right"/>
              <w:rPr>
                <w:rFonts w:ascii="GHEA Grapalat" w:hAnsi="GHEA Grapalat" w:cs="Tahoma"/>
              </w:rPr>
            </w:pPr>
          </w:p>
          <w:p w14:paraId="7082A5CB"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F1F6018" w14:textId="77777777" w:rsidR="00C3421C" w:rsidRPr="00B138F3" w:rsidRDefault="00C3421C" w:rsidP="00DE2AE3">
            <w:pPr>
              <w:widowControl w:val="0"/>
              <w:spacing w:after="160"/>
              <w:rPr>
                <w:rFonts w:ascii="GHEA Grapalat" w:hAnsi="GHEA Grapalat" w:cs="Sylfaen"/>
              </w:rPr>
            </w:pPr>
          </w:p>
          <w:p w14:paraId="51B66297"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36140010"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B7C76C1"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0E49BC9" w14:textId="77777777" w:rsidR="00C3421C" w:rsidRPr="00B138F3" w:rsidRDefault="00C3421C" w:rsidP="00DE2AE3">
            <w:pPr>
              <w:widowControl w:val="0"/>
              <w:spacing w:after="160"/>
              <w:rPr>
                <w:rFonts w:ascii="GHEA Grapalat" w:hAnsi="GHEA Grapalat"/>
              </w:rPr>
            </w:pPr>
          </w:p>
          <w:p w14:paraId="3D39476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5975555E"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558E945" w14:textId="77777777" w:rsidR="00C3421C" w:rsidRPr="00B138F3" w:rsidRDefault="00C3421C" w:rsidP="00DE2AE3">
            <w:pPr>
              <w:widowControl w:val="0"/>
              <w:spacing w:after="160"/>
              <w:rPr>
                <w:rFonts w:ascii="GHEA Grapalat" w:hAnsi="GHEA Grapalat" w:cs="Tahoma"/>
              </w:rPr>
            </w:pPr>
          </w:p>
          <w:p w14:paraId="3EF9A1AE"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9BC711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D4B7A3E" w14:textId="77777777" w:rsidR="00C3421C" w:rsidRPr="00B138F3" w:rsidRDefault="00C3421C" w:rsidP="00DE2AE3">
            <w:pPr>
              <w:widowControl w:val="0"/>
              <w:spacing w:after="160"/>
              <w:rPr>
                <w:rFonts w:ascii="GHEA Grapalat" w:hAnsi="GHEA Grapalat" w:cs="Tahoma"/>
              </w:rPr>
            </w:pPr>
          </w:p>
          <w:p w14:paraId="739D4BCD"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471E8E9"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1013325" w14:textId="77777777" w:rsidR="00C3421C" w:rsidRPr="00B138F3" w:rsidRDefault="00C3421C" w:rsidP="00DE2AE3">
            <w:pPr>
              <w:widowControl w:val="0"/>
              <w:spacing w:after="160"/>
              <w:rPr>
                <w:rFonts w:ascii="GHEA Grapalat" w:hAnsi="GHEA Grapalat" w:cs="Arial"/>
              </w:rPr>
            </w:pPr>
          </w:p>
        </w:tc>
      </w:tr>
      <w:tr w:rsidR="00B138F3" w:rsidRPr="00B138F3" w14:paraId="71ED84E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85335B0"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3F6C8A" w14:textId="77777777" w:rsidR="00C3421C" w:rsidRPr="00B138F3" w:rsidRDefault="00C3421C" w:rsidP="00DE2AE3">
            <w:pPr>
              <w:widowControl w:val="0"/>
              <w:spacing w:after="160"/>
              <w:rPr>
                <w:rFonts w:ascii="GHEA Grapalat" w:hAnsi="GHEA Grapalat" w:cs="Sylfaen"/>
              </w:rPr>
            </w:pPr>
          </w:p>
          <w:p w14:paraId="7B33CE89"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D8746E6"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9B7930A" w14:textId="77777777" w:rsidR="00C3421C" w:rsidRPr="00B138F3" w:rsidRDefault="00C3421C" w:rsidP="00DE2AE3">
            <w:pPr>
              <w:widowControl w:val="0"/>
              <w:spacing w:after="160"/>
              <w:rPr>
                <w:rFonts w:ascii="GHEA Grapalat" w:hAnsi="GHEA Grapalat"/>
              </w:rPr>
            </w:pPr>
          </w:p>
          <w:p w14:paraId="3290A3E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0106889" w14:textId="77777777" w:rsidR="00C3421C" w:rsidRPr="00B138F3" w:rsidRDefault="00C3421C" w:rsidP="00C3421C">
      <w:pPr>
        <w:widowControl w:val="0"/>
        <w:spacing w:after="160"/>
        <w:jc w:val="center"/>
        <w:rPr>
          <w:rFonts w:ascii="GHEA Grapalat" w:hAnsi="GHEA Grapalat" w:cs="Sylfaen"/>
        </w:rPr>
      </w:pPr>
    </w:p>
    <w:p w14:paraId="508728B5"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C3198E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5C36DA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48B2F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5329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263D2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A8F51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3426D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C2777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D6F0C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84D704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DD9F0A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CF2C0E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7DEAC7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9FE64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C9B7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D4797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443EF1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D39308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607BB0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E2181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51CB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2EFE6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86EF9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55C7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D1B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28298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73DD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0F25A8"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E2471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14C3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9613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BBD7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92D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1C52CE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4575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E908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FC85DE"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A861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5605E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0A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0ABBE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DD8AA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0723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F71F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B7728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6C3E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218B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B02F3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B3C74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09C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49EC1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E86AB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45B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219F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6E946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B54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EAAB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7C43D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361BB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48B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50BFE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83C2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DCC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355D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05621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F0CB0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7059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C323C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E3C87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1BE0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8C3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10243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0C8D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86E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698AB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F2EC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6EC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58E6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586A2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E5AD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97B6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44C88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2423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653B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A971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8365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D5837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02E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B3EFF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AE24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7E64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D89F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67F6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5219B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667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1F24C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77BD9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4E69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3DAC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8EFD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A75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6514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2C40E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5D59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2E39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66519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871C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ACF4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53272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B5D80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06E1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FDE1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5B80A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7D0F0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CB3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7375F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25B74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0B9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FC3F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92692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834EC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B9AB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EE77B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1889E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2E3D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FFFA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381A0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4F70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F89B2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0856F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0B6F41"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3B7F6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8915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B1C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6ED1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0595B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280F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D646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D6B0A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82CD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01822E"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0EC0C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AAA88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43FD21"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A52B846"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27434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F1812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F6945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01EE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3112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0B178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781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F0988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BBFA7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9B00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F175B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A894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24D65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E4AF6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EFE2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9C3B5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42640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A872E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89816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2A7C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EF631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5D426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443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DF4F3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9278167"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B9C4C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63CE1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5A66E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9896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1E465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2266F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9E5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FA651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91C7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F62F9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DC7F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01CD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A27AE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794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DEC8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3210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CC227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0A619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B89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269D8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9D51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48C7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1716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B519A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9C96A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C0F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6AB5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0BB62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B92D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0600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75A2EF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40D1B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06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D7EAF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01212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6286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C73E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C59C61"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AB45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FAE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13EFD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89588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98A2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A077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C08DA8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1080D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7156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B1D8F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137B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6455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2837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D582CE"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9C5D6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639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2E08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B6C8A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0874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65B1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94B5341" w14:textId="77777777" w:rsidR="00C3421C" w:rsidRPr="00B138F3" w:rsidRDefault="00C3421C" w:rsidP="00DE2AE3">
            <w:pPr>
              <w:widowControl w:val="0"/>
              <w:spacing w:after="120"/>
              <w:jc w:val="center"/>
              <w:rPr>
                <w:rFonts w:ascii="GHEA Grapalat" w:hAnsi="GHEA Grapalat"/>
                <w:sz w:val="18"/>
                <w:szCs w:val="18"/>
              </w:rPr>
            </w:pPr>
          </w:p>
        </w:tc>
      </w:tr>
    </w:tbl>
    <w:p w14:paraId="15B49106" w14:textId="77777777" w:rsidR="001005B0" w:rsidRPr="00B138F3" w:rsidRDefault="001005B0" w:rsidP="00B46D58">
      <w:pPr>
        <w:widowControl w:val="0"/>
        <w:spacing w:after="160"/>
        <w:ind w:left="567" w:right="565"/>
        <w:jc w:val="center"/>
        <w:rPr>
          <w:rFonts w:ascii="GHEA Grapalat" w:hAnsi="GHEA Grapalat"/>
          <w:b/>
        </w:rPr>
      </w:pPr>
    </w:p>
    <w:p w14:paraId="4B2C4F46" w14:textId="77777777" w:rsidR="001005B0" w:rsidRPr="00B138F3" w:rsidRDefault="001005B0" w:rsidP="00B46D58">
      <w:pPr>
        <w:widowControl w:val="0"/>
        <w:spacing w:after="160"/>
        <w:ind w:left="567" w:right="565"/>
        <w:jc w:val="center"/>
        <w:rPr>
          <w:rFonts w:ascii="GHEA Grapalat" w:hAnsi="GHEA Grapalat"/>
          <w:b/>
        </w:rPr>
      </w:pPr>
    </w:p>
    <w:p w14:paraId="7DE9FDD4" w14:textId="77777777" w:rsidR="001005B0" w:rsidRPr="00B138F3" w:rsidRDefault="001005B0" w:rsidP="00B46D58">
      <w:pPr>
        <w:widowControl w:val="0"/>
        <w:spacing w:after="160"/>
        <w:ind w:left="567" w:right="565"/>
        <w:jc w:val="center"/>
        <w:rPr>
          <w:rFonts w:ascii="GHEA Grapalat" w:hAnsi="GHEA Grapalat"/>
          <w:b/>
        </w:rPr>
      </w:pPr>
    </w:p>
    <w:p w14:paraId="14BBA036" w14:textId="77777777" w:rsidR="001005B0" w:rsidRPr="00B138F3" w:rsidRDefault="001005B0" w:rsidP="00B46D58">
      <w:pPr>
        <w:widowControl w:val="0"/>
        <w:spacing w:after="160"/>
        <w:ind w:left="567" w:right="565"/>
        <w:jc w:val="center"/>
        <w:rPr>
          <w:rFonts w:ascii="GHEA Grapalat" w:hAnsi="GHEA Grapalat"/>
          <w:b/>
        </w:rPr>
      </w:pPr>
    </w:p>
    <w:p w14:paraId="7CFDE432" w14:textId="77777777" w:rsidR="001005B0" w:rsidRPr="00B138F3" w:rsidRDefault="001005B0" w:rsidP="00B46D58">
      <w:pPr>
        <w:widowControl w:val="0"/>
        <w:spacing w:after="160"/>
        <w:ind w:left="567" w:right="565"/>
        <w:jc w:val="center"/>
        <w:rPr>
          <w:rFonts w:ascii="GHEA Grapalat" w:hAnsi="GHEA Grapalat"/>
          <w:b/>
        </w:rPr>
      </w:pPr>
    </w:p>
    <w:p w14:paraId="3328554A" w14:textId="77777777" w:rsidR="001005B0" w:rsidRPr="00B138F3" w:rsidRDefault="001005B0" w:rsidP="00B46D58">
      <w:pPr>
        <w:widowControl w:val="0"/>
        <w:spacing w:after="160"/>
        <w:ind w:left="567" w:right="565"/>
        <w:jc w:val="center"/>
        <w:rPr>
          <w:rFonts w:ascii="GHEA Grapalat" w:hAnsi="GHEA Grapalat"/>
          <w:b/>
        </w:rPr>
      </w:pPr>
    </w:p>
    <w:p w14:paraId="2D5CCCEE" w14:textId="77777777" w:rsidR="001005B0" w:rsidRPr="00B138F3" w:rsidRDefault="001005B0" w:rsidP="00B46D58">
      <w:pPr>
        <w:widowControl w:val="0"/>
        <w:spacing w:after="160"/>
        <w:ind w:left="567" w:right="565"/>
        <w:jc w:val="center"/>
        <w:rPr>
          <w:rFonts w:ascii="GHEA Grapalat" w:hAnsi="GHEA Grapalat"/>
          <w:b/>
        </w:rPr>
      </w:pPr>
    </w:p>
    <w:p w14:paraId="5C2E8028" w14:textId="77777777" w:rsidR="001005B0" w:rsidRPr="00B138F3" w:rsidRDefault="001005B0" w:rsidP="00B46D58">
      <w:pPr>
        <w:widowControl w:val="0"/>
        <w:spacing w:after="160"/>
        <w:ind w:left="567" w:right="565"/>
        <w:jc w:val="center"/>
        <w:rPr>
          <w:rFonts w:ascii="GHEA Grapalat" w:hAnsi="GHEA Grapalat"/>
          <w:b/>
        </w:rPr>
      </w:pPr>
    </w:p>
    <w:p w14:paraId="7EF7531F" w14:textId="77777777" w:rsidR="001005B0" w:rsidRPr="00B138F3" w:rsidRDefault="001005B0" w:rsidP="00B46D58">
      <w:pPr>
        <w:widowControl w:val="0"/>
        <w:spacing w:after="160"/>
        <w:ind w:left="567" w:right="565"/>
        <w:jc w:val="center"/>
        <w:rPr>
          <w:rFonts w:ascii="GHEA Grapalat" w:hAnsi="GHEA Grapalat"/>
          <w:b/>
        </w:rPr>
      </w:pPr>
    </w:p>
    <w:p w14:paraId="713CCF3C" w14:textId="77777777" w:rsidR="001005B0" w:rsidRPr="00B138F3" w:rsidRDefault="001005B0" w:rsidP="00B46D58">
      <w:pPr>
        <w:widowControl w:val="0"/>
        <w:spacing w:after="160"/>
        <w:ind w:left="567" w:right="565"/>
        <w:jc w:val="center"/>
        <w:rPr>
          <w:rFonts w:ascii="GHEA Grapalat" w:hAnsi="GHEA Grapalat"/>
          <w:b/>
        </w:rPr>
      </w:pPr>
    </w:p>
    <w:p w14:paraId="44E71E1E" w14:textId="77777777" w:rsidR="001005B0" w:rsidRPr="00B138F3" w:rsidRDefault="001005B0" w:rsidP="00B46D58">
      <w:pPr>
        <w:widowControl w:val="0"/>
        <w:spacing w:after="160"/>
        <w:ind w:left="567" w:right="565"/>
        <w:jc w:val="center"/>
        <w:rPr>
          <w:rFonts w:ascii="GHEA Grapalat" w:hAnsi="GHEA Grapalat"/>
          <w:b/>
        </w:rPr>
      </w:pPr>
    </w:p>
    <w:p w14:paraId="717B3F56" w14:textId="77777777" w:rsidR="001005B0" w:rsidRPr="00B138F3" w:rsidRDefault="001005B0" w:rsidP="00B46D58">
      <w:pPr>
        <w:widowControl w:val="0"/>
        <w:spacing w:after="160"/>
        <w:ind w:left="567" w:right="565"/>
        <w:jc w:val="center"/>
        <w:rPr>
          <w:rFonts w:ascii="GHEA Grapalat" w:hAnsi="GHEA Grapalat"/>
          <w:b/>
        </w:rPr>
      </w:pPr>
    </w:p>
    <w:p w14:paraId="2039A94D" w14:textId="77777777" w:rsidR="001005B0" w:rsidRPr="00B138F3" w:rsidRDefault="001005B0" w:rsidP="00B46D58">
      <w:pPr>
        <w:widowControl w:val="0"/>
        <w:spacing w:after="160"/>
        <w:ind w:left="567" w:right="565"/>
        <w:jc w:val="center"/>
        <w:rPr>
          <w:rFonts w:ascii="GHEA Grapalat" w:hAnsi="GHEA Grapalat"/>
          <w:b/>
        </w:rPr>
      </w:pPr>
    </w:p>
    <w:p w14:paraId="5F20A78B" w14:textId="77777777" w:rsidR="001005B0" w:rsidRPr="00B138F3" w:rsidRDefault="001005B0" w:rsidP="00B46D58">
      <w:pPr>
        <w:widowControl w:val="0"/>
        <w:spacing w:after="160"/>
        <w:ind w:left="567" w:right="565"/>
        <w:jc w:val="center"/>
        <w:rPr>
          <w:rFonts w:ascii="GHEA Grapalat" w:hAnsi="GHEA Grapalat"/>
          <w:b/>
        </w:rPr>
      </w:pPr>
    </w:p>
    <w:p w14:paraId="02C85EA9" w14:textId="77777777" w:rsidR="001005B0" w:rsidRPr="00B138F3" w:rsidRDefault="001005B0" w:rsidP="00B46D58">
      <w:pPr>
        <w:widowControl w:val="0"/>
        <w:spacing w:after="160"/>
        <w:ind w:left="567" w:right="565"/>
        <w:jc w:val="center"/>
        <w:rPr>
          <w:rFonts w:ascii="GHEA Grapalat" w:hAnsi="GHEA Grapalat"/>
          <w:b/>
        </w:rPr>
      </w:pPr>
    </w:p>
    <w:p w14:paraId="5BE420BB" w14:textId="77777777" w:rsidR="001005B0" w:rsidRPr="00B138F3" w:rsidRDefault="001005B0" w:rsidP="00B46D58">
      <w:pPr>
        <w:widowControl w:val="0"/>
        <w:spacing w:after="160"/>
        <w:ind w:left="567" w:right="565"/>
        <w:jc w:val="center"/>
        <w:rPr>
          <w:rFonts w:ascii="GHEA Grapalat" w:hAnsi="GHEA Grapalat"/>
          <w:b/>
        </w:rPr>
      </w:pPr>
    </w:p>
    <w:p w14:paraId="59C88DA3" w14:textId="77777777" w:rsidR="001005B0" w:rsidRPr="00B138F3" w:rsidRDefault="001005B0" w:rsidP="00B46D58">
      <w:pPr>
        <w:widowControl w:val="0"/>
        <w:spacing w:after="160"/>
        <w:ind w:left="567" w:right="565"/>
        <w:jc w:val="center"/>
        <w:rPr>
          <w:rFonts w:ascii="GHEA Grapalat" w:hAnsi="GHEA Grapalat"/>
          <w:b/>
        </w:rPr>
      </w:pPr>
    </w:p>
    <w:p w14:paraId="2DFE4DE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10008326" w14:textId="3E4A77CA"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F137E3">
        <w:rPr>
          <w:rFonts w:ascii="GHEA Grapalat" w:hAnsi="GHEA Grapalat"/>
          <w:i/>
        </w:rPr>
        <w:t>запрос котировок</w:t>
      </w:r>
      <w:r w:rsidRPr="00B138F3">
        <w:rPr>
          <w:rFonts w:ascii="GHEA Grapalat" w:hAnsi="GHEA Grapalat"/>
          <w:i/>
        </w:rPr>
        <w:br/>
        <w:t>под кодом "</w:t>
      </w:r>
      <w:r w:rsidR="003B29EF">
        <w:rPr>
          <w:rFonts w:ascii="GHEA Grapalat" w:hAnsi="GHEA Grapalat"/>
          <w:i/>
        </w:rPr>
        <w:t>ШМАКТ-GHAPDzB-25/9</w:t>
      </w:r>
      <w:r w:rsidRPr="00B138F3">
        <w:rPr>
          <w:rFonts w:ascii="GHEA Grapalat" w:hAnsi="GHEA Grapalat"/>
          <w:i/>
        </w:rPr>
        <w:t>"</w:t>
      </w:r>
      <w:r w:rsidRPr="00B138F3">
        <w:rPr>
          <w:rStyle w:val="FootnoteReference"/>
          <w:rFonts w:ascii="GHEA Grapalat" w:hAnsi="GHEA Grapalat"/>
          <w:i/>
        </w:rPr>
        <w:footnoteReference w:customMarkFollows="1" w:id="9"/>
        <w:t>*</w:t>
      </w:r>
    </w:p>
    <w:p w14:paraId="7EB3FA8E" w14:textId="77777777" w:rsidR="00AF4211" w:rsidRPr="00B138F3" w:rsidRDefault="00AF4211" w:rsidP="000A214C">
      <w:pPr>
        <w:widowControl w:val="0"/>
        <w:spacing w:after="160"/>
        <w:jc w:val="center"/>
        <w:rPr>
          <w:rFonts w:ascii="GHEA Grapalat" w:hAnsi="GHEA Grapalat"/>
          <w:b/>
        </w:rPr>
      </w:pPr>
    </w:p>
    <w:p w14:paraId="59A00ACD"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6BCB45FE"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1A5370D6" w14:textId="77777777" w:rsidTr="00DE2AE3">
        <w:tc>
          <w:tcPr>
            <w:tcW w:w="4786" w:type="dxa"/>
          </w:tcPr>
          <w:p w14:paraId="70491436"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E994E08"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14:paraId="0E1C72C0" w14:textId="77777777" w:rsidR="000A214C" w:rsidRPr="00B138F3" w:rsidRDefault="000A214C" w:rsidP="000A214C">
      <w:pPr>
        <w:widowControl w:val="0"/>
        <w:spacing w:after="160"/>
        <w:rPr>
          <w:rFonts w:ascii="GHEA Grapalat" w:hAnsi="GHEA Grapalat" w:cs="GHEA Grapalat"/>
          <w:b/>
        </w:rPr>
      </w:pPr>
    </w:p>
    <w:p w14:paraId="746ADB48"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26B4773"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8A0EF01"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0FDC63D"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62AAF9EF"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443359E"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757B0FA" w14:textId="0AF136CA" w:rsidR="000A214C" w:rsidRPr="00B138F3" w:rsidRDefault="000A214C" w:rsidP="003367BF">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367BF">
        <w:rPr>
          <w:rFonts w:ascii="GHEA Grapalat" w:hAnsi="GHEA Grapalat"/>
          <w:i/>
        </w:rPr>
        <w:t xml:space="preserve">,,Коммунальное хозяйство Ани” общины Ани, Ширакский </w:t>
      </w:r>
      <w:proofErr w:type="spellStart"/>
      <w:r w:rsidR="003367BF">
        <w:rPr>
          <w:rFonts w:ascii="GHEA Grapalat" w:hAnsi="GHEA Grapalat"/>
          <w:i/>
        </w:rPr>
        <w:t>марз</w:t>
      </w:r>
      <w:proofErr w:type="spellEnd"/>
      <w:r w:rsidR="003367BF">
        <w:rPr>
          <w:rFonts w:ascii="GHEA Grapalat" w:hAnsi="GHEA Grapalat"/>
          <w:i/>
        </w:rPr>
        <w:t xml:space="preserve">, Республика Армения </w:t>
      </w:r>
      <w:r w:rsidR="003367BF" w:rsidRPr="00B138F3">
        <w:rPr>
          <w:rFonts w:ascii="GHEA Grapalat" w:hAnsi="GHEA Grapalat"/>
          <w:spacing w:val="-6"/>
          <w:sz w:val="22"/>
          <w:szCs w:val="22"/>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3B29EF">
        <w:rPr>
          <w:rFonts w:ascii="GHEA Grapalat" w:hAnsi="GHEA Grapalat"/>
          <w:i/>
        </w:rPr>
        <w:t>ШМАКТ-GHAPDzB-25/9</w:t>
      </w:r>
      <w:r w:rsidR="003367BF">
        <w:rPr>
          <w:rFonts w:ascii="GHEA Grapalat" w:hAnsi="GHEA Grapalat"/>
          <w:i/>
        </w:rPr>
        <w:t>.</w:t>
      </w:r>
      <w:r w:rsidRPr="00B138F3">
        <w:rPr>
          <w:rFonts w:ascii="GHEA Grapalat" w:hAnsi="GHEA Grapalat"/>
        </w:rPr>
        <w:br w:type="page"/>
      </w:r>
    </w:p>
    <w:p w14:paraId="3A2D2D1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22826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0966211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E10C1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EE845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58B6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66CC06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51F555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19CBD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EAEAE6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E66A74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32CF9A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F7377B4"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BC41906"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D00AC7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DE5D87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5ADB7F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476CF0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CF0182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1DB724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ABAD23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C20A24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AFEBDD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09C5832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94427E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6BCD65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5778B4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6268A5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F9709B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105DB6D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63AF58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EEAC73D"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878684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A3ED0"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93E0D1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449CBE"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0CD0689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95D63"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AFC243B"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4A647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02C192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06DBD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FDA130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CE9FE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4650A9A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7C0E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9CD480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91A9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367BF" w:rsidRPr="00B138F3" w14:paraId="327FA2F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01699" w14:textId="68685D0E"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D865AE">
              <w:rPr>
                <w:rFonts w:ascii="GHEA Grapalat" w:hAnsi="GHEA Grapalat"/>
                <w:i/>
              </w:rPr>
              <w:t xml:space="preserve">"Коммунальное хозяйство Ани"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3367BF" w:rsidRPr="00B138F3" w14:paraId="11F51BF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9B4D66" w14:textId="12075A8E"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367BF" w:rsidRPr="00B138F3" w14:paraId="1C00EE9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ED1BD" w14:textId="3FC3CF3F"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3367BF" w:rsidRPr="00B138F3" w14:paraId="556A2607"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CFF47" w14:textId="54FEA106"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3367BF" w:rsidRPr="00B138F3" w14:paraId="46EE6E1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41AF49" w14:textId="519217C6" w:rsidR="003367BF" w:rsidRPr="00B138F3" w:rsidRDefault="003367BF" w:rsidP="003367BF">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04E303B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0167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01A261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2CB9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4CD448A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343B4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AA1483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4DBC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60720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85BA89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2A2BB6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02DB4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CE2C79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C80B6"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7E0F76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30FE744"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427D565" w14:textId="77777777" w:rsidR="00BE2572" w:rsidRPr="00B138F3" w:rsidRDefault="00BE2572" w:rsidP="00DE2AE3">
            <w:pPr>
              <w:widowControl w:val="0"/>
              <w:spacing w:after="160"/>
              <w:rPr>
                <w:rFonts w:ascii="GHEA Grapalat" w:hAnsi="GHEA Grapalat" w:cs="Sylfaen"/>
              </w:rPr>
            </w:pPr>
          </w:p>
          <w:p w14:paraId="67327EA6"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173182EB" w14:textId="77777777" w:rsidR="00BE2572" w:rsidRPr="00B138F3" w:rsidRDefault="00BE2572" w:rsidP="00DE2AE3">
            <w:pPr>
              <w:widowControl w:val="0"/>
              <w:spacing w:after="160"/>
              <w:rPr>
                <w:rFonts w:ascii="GHEA Grapalat" w:hAnsi="GHEA Grapalat" w:cs="Sylfaen"/>
              </w:rPr>
            </w:pPr>
          </w:p>
          <w:p w14:paraId="61783854"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5C15C8E1" w14:textId="77777777" w:rsidR="00BE2572" w:rsidRPr="00B138F3" w:rsidRDefault="00BE2572" w:rsidP="00DE2AE3">
            <w:pPr>
              <w:widowControl w:val="0"/>
              <w:spacing w:after="160"/>
              <w:rPr>
                <w:rFonts w:ascii="GHEA Grapalat" w:hAnsi="GHEA Grapalat" w:cs="Sylfaen"/>
              </w:rPr>
            </w:pPr>
          </w:p>
          <w:p w14:paraId="4AC83BD3"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EABF08E"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5386ECC"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0FF61A7" w14:textId="77777777" w:rsidR="00BE2572" w:rsidRPr="00B138F3" w:rsidRDefault="00BE2572" w:rsidP="00DE2AE3">
            <w:pPr>
              <w:widowControl w:val="0"/>
              <w:spacing w:after="160"/>
              <w:rPr>
                <w:rFonts w:ascii="GHEA Grapalat" w:hAnsi="GHEA Grapalat" w:cs="Sylfaen"/>
              </w:rPr>
            </w:pPr>
          </w:p>
          <w:p w14:paraId="6051F97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3DC341B" w14:textId="77777777" w:rsidR="00BE2572" w:rsidRPr="00B138F3" w:rsidRDefault="00BE2572" w:rsidP="00DE2AE3">
            <w:pPr>
              <w:widowControl w:val="0"/>
              <w:spacing w:after="160"/>
              <w:jc w:val="right"/>
              <w:rPr>
                <w:rFonts w:ascii="GHEA Grapalat" w:hAnsi="GHEA Grapalat" w:cs="Tahoma"/>
              </w:rPr>
            </w:pPr>
          </w:p>
          <w:p w14:paraId="71C7C7F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85079D3" w14:textId="77777777" w:rsidR="00BE2572" w:rsidRPr="00B138F3" w:rsidRDefault="00BE2572" w:rsidP="00DE2AE3">
            <w:pPr>
              <w:widowControl w:val="0"/>
              <w:spacing w:after="160"/>
              <w:rPr>
                <w:rFonts w:ascii="GHEA Grapalat" w:hAnsi="GHEA Grapalat" w:cs="Sylfaen"/>
              </w:rPr>
            </w:pPr>
          </w:p>
          <w:p w14:paraId="625E549D"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36300036"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C7F371A"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771CBBE" w14:textId="77777777" w:rsidR="00BE2572" w:rsidRPr="00B138F3" w:rsidRDefault="00BE2572" w:rsidP="00DE2AE3">
            <w:pPr>
              <w:widowControl w:val="0"/>
              <w:spacing w:after="160"/>
              <w:rPr>
                <w:rFonts w:ascii="GHEA Grapalat" w:hAnsi="GHEA Grapalat"/>
              </w:rPr>
            </w:pPr>
          </w:p>
          <w:p w14:paraId="13A21610"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C3515B7"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B8EE646" w14:textId="77777777" w:rsidR="00BE2572" w:rsidRPr="00B138F3" w:rsidRDefault="00BE2572" w:rsidP="00DE2AE3">
            <w:pPr>
              <w:widowControl w:val="0"/>
              <w:spacing w:after="160"/>
              <w:rPr>
                <w:rFonts w:ascii="GHEA Grapalat" w:hAnsi="GHEA Grapalat" w:cs="Tahoma"/>
              </w:rPr>
            </w:pPr>
          </w:p>
          <w:p w14:paraId="2424C846"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223EBCA"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7196D5D" w14:textId="77777777" w:rsidR="00BE2572" w:rsidRPr="00B138F3" w:rsidRDefault="00BE2572" w:rsidP="00DE2AE3">
            <w:pPr>
              <w:widowControl w:val="0"/>
              <w:spacing w:after="160"/>
              <w:rPr>
                <w:rFonts w:ascii="GHEA Grapalat" w:hAnsi="GHEA Grapalat" w:cs="Tahoma"/>
              </w:rPr>
            </w:pPr>
          </w:p>
          <w:p w14:paraId="15855F7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38ACAB3B"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331BD17" w14:textId="77777777" w:rsidR="00BE2572" w:rsidRPr="00B138F3" w:rsidRDefault="00BE2572" w:rsidP="00DE2AE3">
            <w:pPr>
              <w:widowControl w:val="0"/>
              <w:spacing w:after="160"/>
              <w:rPr>
                <w:rFonts w:ascii="GHEA Grapalat" w:hAnsi="GHEA Grapalat" w:cs="Arial"/>
              </w:rPr>
            </w:pPr>
          </w:p>
        </w:tc>
      </w:tr>
      <w:tr w:rsidR="00B138F3" w:rsidRPr="00B138F3" w14:paraId="4D8A043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A84DDD3"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63EC910" w14:textId="77777777" w:rsidR="00BE2572" w:rsidRPr="00B138F3" w:rsidRDefault="00BE2572" w:rsidP="00DE2AE3">
            <w:pPr>
              <w:widowControl w:val="0"/>
              <w:spacing w:after="160"/>
              <w:rPr>
                <w:rFonts w:ascii="GHEA Grapalat" w:hAnsi="GHEA Grapalat" w:cs="Sylfaen"/>
              </w:rPr>
            </w:pPr>
          </w:p>
          <w:p w14:paraId="31B42362"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6BE45C2"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C87178B" w14:textId="77777777" w:rsidR="00BE2572" w:rsidRPr="00B138F3" w:rsidRDefault="00BE2572" w:rsidP="00DE2AE3">
            <w:pPr>
              <w:widowControl w:val="0"/>
              <w:spacing w:after="160"/>
              <w:rPr>
                <w:rFonts w:ascii="GHEA Grapalat" w:hAnsi="GHEA Grapalat"/>
              </w:rPr>
            </w:pPr>
          </w:p>
          <w:p w14:paraId="559EF0D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2D01D27" w14:textId="77777777" w:rsidR="00BE2572" w:rsidRPr="00B138F3" w:rsidRDefault="00BE2572" w:rsidP="00BE2572">
      <w:pPr>
        <w:widowControl w:val="0"/>
        <w:spacing w:after="160"/>
        <w:jc w:val="center"/>
        <w:rPr>
          <w:rFonts w:ascii="GHEA Grapalat" w:hAnsi="GHEA Grapalat" w:cs="Sylfaen"/>
        </w:rPr>
      </w:pPr>
    </w:p>
    <w:p w14:paraId="44FB27FA"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2396E3F"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20474B38"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D3F0D8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D5F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3DA797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F73158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D0D146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9D4E7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7C0D2F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69340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DFEC2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1661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4ADDE8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CA2926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6D32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60E5FB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07B01A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9FBBF3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9E3363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A0D08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D82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599B8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53654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1E5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FB69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0CBF8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04A0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98D6A18"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12C0B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73B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4D8A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93737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0C71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47980FC"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455F8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2BF0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AD3466"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C002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947F3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47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AA0AEC"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271CD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E023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B17C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F342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D7265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57BC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E15E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8F049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2D50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682A7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5F4EB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9E77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269EB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471C6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A9E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FA14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0EE6D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0E1A1E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EF70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FAD38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36A79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BC80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8A31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89896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319A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0D55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9A3E0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EECE5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804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30CD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64892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3BDF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84B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68169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DB5F5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8F82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9237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6E80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365B4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A75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C7B03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2FE5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AD3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120A8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DADD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FD5D0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D958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032B51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459B3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CC4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3E0C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04A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E499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A701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9F778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5DB6F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F2D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68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DC21B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F393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6FE3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1834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621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6F73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BBE47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20EE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234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BCDBC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861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EBB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B8AB1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87E9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03E8B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5E47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AFB55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7080A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E8E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43BD5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78B8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266F8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8A43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545FD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92D41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34C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9A9C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EBDE5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6ADF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5FBA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15209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F4F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4A0FA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6D3A3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1F9B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5A8A5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D173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0F4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C43F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2B723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B4487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378950"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D9B71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F4C88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F52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30D7261"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5E99B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DF000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41753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0F5E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B97A1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3155C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0CE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7846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635A2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2A6CD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6915E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8EA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14CF1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FEB1F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535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55E8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8BCC0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C2D72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E8F20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EBB9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B3DD2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DB0E2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E624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90D40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C7603BD"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7A1E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5F336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9CD08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D8F9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5D593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D7BE9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94A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48E0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4DDBD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C749E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BC3B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530C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B7816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FAB2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4AE01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28F17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697E6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D3DC2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EE37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DD8DD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B092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F3D2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F125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2901F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4DDA8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4F9A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9EC01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E067F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497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4F72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F4F81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3780B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8A88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B9C52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71433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570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91B3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28E2D98"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DA707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5BC5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EA5EC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E6684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6AB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F01B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4FC78C"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510655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2F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DFBE0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2DE3F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A7D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5E6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FB5157E"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24D867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1070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0C1B5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2558F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7AD8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D2B0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3B8D537" w14:textId="77777777" w:rsidR="00BE2572" w:rsidRPr="00B138F3" w:rsidRDefault="00BE2572" w:rsidP="00DE2AE3">
            <w:pPr>
              <w:widowControl w:val="0"/>
              <w:spacing w:after="120"/>
              <w:jc w:val="center"/>
              <w:rPr>
                <w:rFonts w:ascii="GHEA Grapalat" w:hAnsi="GHEA Grapalat"/>
                <w:sz w:val="18"/>
                <w:szCs w:val="18"/>
              </w:rPr>
            </w:pPr>
          </w:p>
        </w:tc>
      </w:tr>
    </w:tbl>
    <w:p w14:paraId="1D04FFF8" w14:textId="77777777" w:rsidR="00BE2572" w:rsidRPr="00B138F3" w:rsidRDefault="00BE2572" w:rsidP="00BE2572">
      <w:pPr>
        <w:widowControl w:val="0"/>
        <w:spacing w:after="160"/>
        <w:ind w:left="567" w:right="565"/>
        <w:jc w:val="center"/>
        <w:rPr>
          <w:rFonts w:ascii="GHEA Grapalat" w:hAnsi="GHEA Grapalat"/>
          <w:b/>
        </w:rPr>
      </w:pPr>
    </w:p>
    <w:p w14:paraId="63DC7D1F" w14:textId="77777777" w:rsidR="00BE2572" w:rsidRPr="00B138F3" w:rsidRDefault="00BE2572" w:rsidP="00BE2572">
      <w:pPr>
        <w:widowControl w:val="0"/>
        <w:spacing w:after="160"/>
        <w:ind w:left="567" w:right="565"/>
        <w:jc w:val="center"/>
        <w:rPr>
          <w:rFonts w:ascii="GHEA Grapalat" w:hAnsi="GHEA Grapalat"/>
          <w:b/>
        </w:rPr>
      </w:pPr>
    </w:p>
    <w:p w14:paraId="1CB8F8AA" w14:textId="77777777" w:rsidR="00BE2572" w:rsidRPr="00B138F3" w:rsidRDefault="00BE2572" w:rsidP="00BE2572">
      <w:pPr>
        <w:widowControl w:val="0"/>
        <w:spacing w:after="160"/>
        <w:ind w:left="567" w:right="565"/>
        <w:jc w:val="center"/>
        <w:rPr>
          <w:rFonts w:ascii="GHEA Grapalat" w:hAnsi="GHEA Grapalat"/>
          <w:b/>
        </w:rPr>
      </w:pPr>
    </w:p>
    <w:p w14:paraId="7F284288" w14:textId="77777777" w:rsidR="00BE2572" w:rsidRPr="00B138F3" w:rsidRDefault="00BE2572" w:rsidP="00BE2572">
      <w:pPr>
        <w:widowControl w:val="0"/>
        <w:spacing w:after="160"/>
        <w:ind w:left="567" w:right="565"/>
        <w:jc w:val="center"/>
        <w:rPr>
          <w:rFonts w:ascii="GHEA Grapalat" w:hAnsi="GHEA Grapalat"/>
          <w:b/>
        </w:rPr>
      </w:pPr>
    </w:p>
    <w:p w14:paraId="468D6520" w14:textId="77777777" w:rsidR="00BE2572" w:rsidRPr="00B138F3" w:rsidRDefault="00BE2572" w:rsidP="00BE2572">
      <w:pPr>
        <w:widowControl w:val="0"/>
        <w:spacing w:after="160"/>
        <w:ind w:left="567" w:right="565"/>
        <w:jc w:val="center"/>
        <w:rPr>
          <w:rFonts w:ascii="GHEA Grapalat" w:hAnsi="GHEA Grapalat"/>
          <w:b/>
        </w:rPr>
      </w:pPr>
    </w:p>
    <w:p w14:paraId="396D5112" w14:textId="77777777" w:rsidR="00BE2572" w:rsidRPr="00B138F3" w:rsidRDefault="00BE2572" w:rsidP="00BE2572">
      <w:pPr>
        <w:widowControl w:val="0"/>
        <w:spacing w:after="160"/>
        <w:ind w:left="567" w:right="565"/>
        <w:jc w:val="center"/>
        <w:rPr>
          <w:rFonts w:ascii="GHEA Grapalat" w:hAnsi="GHEA Grapalat"/>
          <w:b/>
        </w:rPr>
      </w:pPr>
    </w:p>
    <w:p w14:paraId="31CBEE37" w14:textId="77777777" w:rsidR="00BE2572" w:rsidRPr="00B138F3" w:rsidRDefault="00BE2572" w:rsidP="00BE2572">
      <w:pPr>
        <w:widowControl w:val="0"/>
        <w:spacing w:after="160"/>
        <w:ind w:left="567" w:right="565"/>
        <w:jc w:val="center"/>
        <w:rPr>
          <w:rFonts w:ascii="GHEA Grapalat" w:hAnsi="GHEA Grapalat"/>
          <w:b/>
        </w:rPr>
      </w:pPr>
    </w:p>
    <w:p w14:paraId="777E832D" w14:textId="77777777" w:rsidR="00BE2572" w:rsidRPr="00B138F3" w:rsidRDefault="00BE2572" w:rsidP="00BE2572">
      <w:pPr>
        <w:widowControl w:val="0"/>
        <w:spacing w:after="160"/>
        <w:ind w:left="567" w:right="565"/>
        <w:jc w:val="center"/>
        <w:rPr>
          <w:rFonts w:ascii="GHEA Grapalat" w:hAnsi="GHEA Grapalat"/>
          <w:b/>
        </w:rPr>
      </w:pPr>
    </w:p>
    <w:p w14:paraId="4B7B5553" w14:textId="77777777" w:rsidR="00BE2572" w:rsidRPr="00B138F3" w:rsidRDefault="00BE2572" w:rsidP="00BE2572">
      <w:pPr>
        <w:widowControl w:val="0"/>
        <w:spacing w:after="160"/>
        <w:ind w:left="567" w:right="565"/>
        <w:jc w:val="center"/>
        <w:rPr>
          <w:rFonts w:ascii="GHEA Grapalat" w:hAnsi="GHEA Grapalat"/>
          <w:b/>
        </w:rPr>
      </w:pPr>
    </w:p>
    <w:p w14:paraId="55853448" w14:textId="77777777" w:rsidR="00BE2572" w:rsidRPr="00B138F3" w:rsidRDefault="00BE2572" w:rsidP="00BE2572">
      <w:pPr>
        <w:widowControl w:val="0"/>
        <w:spacing w:after="160"/>
        <w:ind w:left="567" w:right="565"/>
        <w:jc w:val="center"/>
        <w:rPr>
          <w:rFonts w:ascii="GHEA Grapalat" w:hAnsi="GHEA Grapalat"/>
          <w:b/>
        </w:rPr>
      </w:pPr>
    </w:p>
    <w:p w14:paraId="723393E8"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089EAD2E"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4A666F17" w14:textId="50B02988"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3B29EF">
        <w:rPr>
          <w:rFonts w:ascii="GHEA Grapalat" w:hAnsi="GHEA Grapalat"/>
          <w:b/>
          <w:sz w:val="24"/>
          <w:szCs w:val="24"/>
        </w:rPr>
        <w:t>ШМАКТ-GHAPDzB-25/9</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1"/>
        <w:t>*</w:t>
      </w:r>
    </w:p>
    <w:p w14:paraId="56C09F3B" w14:textId="77777777" w:rsidR="008D352C" w:rsidRPr="00B138F3" w:rsidRDefault="008D352C" w:rsidP="00B46D58">
      <w:pPr>
        <w:widowControl w:val="0"/>
        <w:spacing w:after="160"/>
        <w:ind w:left="-142" w:firstLine="142"/>
        <w:jc w:val="center"/>
        <w:rPr>
          <w:rFonts w:ascii="GHEA Grapalat" w:hAnsi="GHEA Grapalat"/>
          <w:i/>
        </w:rPr>
      </w:pPr>
    </w:p>
    <w:p w14:paraId="36A982BC"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0093A25" w14:textId="18153A5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 xml:space="preserve">И ТОВАРА </w:t>
      </w:r>
    </w:p>
    <w:p w14:paraId="1D085ABC" w14:textId="67F25ADA"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3B29EF">
        <w:rPr>
          <w:rFonts w:ascii="GHEA Grapalat" w:hAnsi="GHEA Grapalat"/>
          <w:b/>
        </w:rPr>
        <w:t>ШМАКТ-GHAPDzB-25/9</w:t>
      </w:r>
    </w:p>
    <w:p w14:paraId="648DA819" w14:textId="77777777" w:rsidR="00071D1C" w:rsidRPr="003B29EF"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7E457B" w:rsidRPr="00B138F3" w14:paraId="3BEE2511" w14:textId="77777777" w:rsidTr="00871B5E">
        <w:tc>
          <w:tcPr>
            <w:tcW w:w="4643" w:type="dxa"/>
          </w:tcPr>
          <w:p w14:paraId="185170FB" w14:textId="77777777" w:rsidR="007E457B" w:rsidRPr="009D3EF4" w:rsidRDefault="007E457B" w:rsidP="00871B5E">
            <w:pPr>
              <w:widowControl w:val="0"/>
              <w:spacing w:after="160"/>
              <w:rPr>
                <w:rFonts w:ascii="GHEA Grapalat" w:hAnsi="GHEA Grapalat" w:cs="Sylfaen"/>
              </w:rPr>
            </w:pPr>
            <w:r w:rsidRPr="007B323F">
              <w:rPr>
                <w:rFonts w:ascii="GHEA Grapalat" w:hAnsi="GHEA Grapalat"/>
              </w:rPr>
              <w:tab/>
            </w:r>
            <w:r w:rsidRPr="00B138F3">
              <w:rPr>
                <w:rFonts w:ascii="GHEA Grapalat" w:hAnsi="GHEA Grapalat"/>
              </w:rPr>
              <w:t>Г</w:t>
            </w:r>
            <w:r>
              <w:rPr>
                <w:rFonts w:ascii="GHEA Grapalat" w:hAnsi="GHEA Grapalat"/>
                <w:lang w:val="hy-AM"/>
              </w:rPr>
              <w:t xml:space="preserve">. </w:t>
            </w:r>
            <w:proofErr w:type="spellStart"/>
            <w:r>
              <w:rPr>
                <w:rFonts w:ascii="GHEA Grapalat" w:hAnsi="GHEA Grapalat"/>
              </w:rPr>
              <w:t>Маралик</w:t>
            </w:r>
            <w:proofErr w:type="spellEnd"/>
          </w:p>
        </w:tc>
        <w:tc>
          <w:tcPr>
            <w:tcW w:w="4643" w:type="dxa"/>
          </w:tcPr>
          <w:p w14:paraId="076800AA" w14:textId="77777777" w:rsidR="007E457B" w:rsidRPr="00B138F3" w:rsidRDefault="007E457B" w:rsidP="00871B5E">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rPr>
              <w:t>25</w:t>
            </w:r>
            <w:r w:rsidRPr="00B138F3">
              <w:rPr>
                <w:rFonts w:ascii="GHEA Grapalat" w:hAnsi="GHEA Grapalat"/>
              </w:rPr>
              <w:t>г.</w:t>
            </w:r>
          </w:p>
        </w:tc>
      </w:tr>
    </w:tbl>
    <w:p w14:paraId="3A10D691" w14:textId="77777777" w:rsidR="007E457B" w:rsidRPr="00B138F3" w:rsidRDefault="007E457B" w:rsidP="007E457B">
      <w:pPr>
        <w:widowControl w:val="0"/>
        <w:tabs>
          <w:tab w:val="left" w:pos="720"/>
          <w:tab w:val="left" w:pos="1440"/>
          <w:tab w:val="left" w:pos="8865"/>
        </w:tabs>
        <w:spacing w:after="160"/>
        <w:jc w:val="center"/>
        <w:rPr>
          <w:rFonts w:ascii="GHEA Grapalat" w:hAnsi="GHEA Grapalat" w:cs="Sylfaen"/>
        </w:rPr>
      </w:pPr>
    </w:p>
    <w:p w14:paraId="0D17336F" w14:textId="330446E7" w:rsidR="00071D1C" w:rsidRPr="00B138F3" w:rsidRDefault="007E457B" w:rsidP="007E457B">
      <w:pPr>
        <w:widowControl w:val="0"/>
        <w:spacing w:after="160"/>
        <w:jc w:val="both"/>
        <w:rPr>
          <w:rFonts w:ascii="GHEA Grapalat" w:hAnsi="GHEA Grapalat"/>
        </w:rPr>
      </w:pPr>
      <w:r w:rsidRPr="00DD4E75">
        <w:rPr>
          <w:rFonts w:ascii="GHEA Grapalat" w:hAnsi="GHEA Grapalat"/>
        </w:rPr>
        <w:t xml:space="preserve">Заказчик "Коммунальное хозяйство Ани" общины Ани, Ширакский </w:t>
      </w:r>
      <w:proofErr w:type="spellStart"/>
      <w:r w:rsidRPr="00DD4E75">
        <w:rPr>
          <w:rFonts w:ascii="GHEA Grapalat" w:hAnsi="GHEA Grapalat"/>
        </w:rPr>
        <w:t>марз</w:t>
      </w:r>
      <w:proofErr w:type="spellEnd"/>
      <w:r w:rsidRPr="00DD4E75">
        <w:rPr>
          <w:rFonts w:ascii="GHEA Grapalat" w:hAnsi="GHEA Grapalat"/>
        </w:rPr>
        <w:t>, Республика Армения</w:t>
      </w:r>
      <w:r w:rsidRPr="00AA5BD2">
        <w:rPr>
          <w:rFonts w:ascii="GHEA Grapalat" w:hAnsi="GHEA Grapalat"/>
        </w:rPr>
        <w:t xml:space="preserve">, в лице </w:t>
      </w:r>
      <w:r>
        <w:rPr>
          <w:rFonts w:ascii="GHEA Grapalat" w:hAnsi="GHEA Grapalat"/>
        </w:rPr>
        <w:t>д</w:t>
      </w:r>
      <w:r w:rsidRPr="00C422E6">
        <w:rPr>
          <w:rFonts w:ascii="GHEA Grapalat" w:hAnsi="GHEA Grapalat"/>
        </w:rPr>
        <w:t>иректор</w:t>
      </w:r>
      <w:r>
        <w:rPr>
          <w:rFonts w:ascii="GHEA Grapalat" w:hAnsi="GHEA Grapalat"/>
        </w:rPr>
        <w:t>а</w:t>
      </w:r>
      <w:r w:rsidRPr="00C422E6">
        <w:rPr>
          <w:rFonts w:ascii="GHEA Grapalat" w:hAnsi="GHEA Grapalat"/>
        </w:rPr>
        <w:t xml:space="preserve"> А. Карапетян</w:t>
      </w:r>
      <w:r w:rsidRPr="00B138F3">
        <w:rPr>
          <w:rFonts w:ascii="GHEA Grapalat" w:hAnsi="GHEA Grapalat"/>
        </w:rPr>
        <w:t xml:space="preserve">, действующего на основании устава </w:t>
      </w:r>
      <w:r w:rsidRPr="00DD4E75">
        <w:rPr>
          <w:rFonts w:ascii="GHEA Grapalat" w:hAnsi="GHEA Grapalat"/>
        </w:rPr>
        <w:t>"Коммунальное хозяйство Ани"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4E1CD29C" w14:textId="77777777" w:rsidR="00071D1C" w:rsidRPr="00B138F3" w:rsidRDefault="00071D1C" w:rsidP="00B46D58">
      <w:pPr>
        <w:widowControl w:val="0"/>
        <w:spacing w:after="160"/>
        <w:ind w:firstLine="709"/>
        <w:jc w:val="both"/>
        <w:rPr>
          <w:rFonts w:ascii="GHEA Grapalat" w:hAnsi="GHEA Grapalat"/>
          <w:b/>
        </w:rPr>
      </w:pPr>
    </w:p>
    <w:p w14:paraId="42C887BC"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20C01B4"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1AA1807" w14:textId="77777777" w:rsidR="00071D1C" w:rsidRPr="00B138F3" w:rsidRDefault="00071D1C" w:rsidP="00B46D58">
      <w:pPr>
        <w:widowControl w:val="0"/>
        <w:spacing w:after="160"/>
        <w:ind w:firstLine="709"/>
        <w:jc w:val="both"/>
        <w:rPr>
          <w:rFonts w:ascii="GHEA Grapalat" w:hAnsi="GHEA Grapalat" w:cs="Times Armenian"/>
        </w:rPr>
      </w:pPr>
    </w:p>
    <w:p w14:paraId="3568A2E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0A3D5F8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6F861342" w14:textId="2194691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7E457B">
        <w:rPr>
          <w:rFonts w:ascii="GHEA Grapalat" w:hAnsi="GHEA Grapalat"/>
        </w:rPr>
        <w:t>5</w:t>
      </w:r>
      <w:r w:rsidRPr="00B138F3">
        <w:rPr>
          <w:rFonts w:ascii="GHEA Grapalat" w:hAnsi="GHEA Grapalat"/>
        </w:rPr>
        <w:t xml:space="preserve"> дней.</w:t>
      </w:r>
    </w:p>
    <w:p w14:paraId="059DAFA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6984D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41A3C1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D81291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7F11F0D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6E50EB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3177C72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B1F035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FD0365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1C071C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ED8D90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700A81D6"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E23EA9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2EBD32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C10B51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800347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7AE94511" w14:textId="1BA7BE26"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7E457B">
        <w:rPr>
          <w:rFonts w:ascii="GHEA Grapalat" w:hAnsi="GHEA Grapalat"/>
        </w:rPr>
        <w:t>5</w:t>
      </w:r>
      <w:r w:rsidRPr="00B138F3">
        <w:rPr>
          <w:rFonts w:ascii="GHEA Grapalat" w:hAnsi="GHEA Grapalat"/>
        </w:rPr>
        <w:t xml:space="preserve"> дней;</w:t>
      </w:r>
    </w:p>
    <w:p w14:paraId="620B91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70E6B7E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5E29E7B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08AC412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34C9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BBA7B9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C23E1D6"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79BBF5D"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7D09068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E4D89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FA0963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EAEB376"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7F2791A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2C0BA111"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552EC42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7E2797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4FE854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EEDB73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09A84C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62E5CC2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4D5843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E3D93C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0B5B582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5139EA"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927A1DF"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079B60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8486E4E"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D94D4D3" w14:textId="5E76EB46"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C27776">
        <w:rPr>
          <w:rFonts w:ascii="GHEA Grapalat" w:hAnsi="GHEA Grapalat"/>
        </w:rPr>
        <w:t>25-</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1B55B5F" w14:textId="401EC391"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14:paraId="557F389B"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CAB7E22"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A12A07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04E13903"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4F54CC48"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032DB5BC" w14:textId="6E609509"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C27776">
        <w:rPr>
          <w:rFonts w:ascii="GHEA Grapalat" w:hAnsi="GHEA Grapalat"/>
        </w:rPr>
        <w:t>2</w:t>
      </w:r>
      <w:r>
        <w:rPr>
          <w:rFonts w:ascii="GHEA Grapalat" w:hAnsi="GHEA Grapalat"/>
        </w:rPr>
        <w:t xml:space="preserve"> экземпляр акта приема-передачи (Приложение № 3). </w:t>
      </w:r>
    </w:p>
    <w:p w14:paraId="0BA19D0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211E412"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13675EC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7FAC819C" w14:textId="1B2EA1FF"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C2777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7F54525"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76A5F81" w14:textId="77777777" w:rsidR="00BE5F44" w:rsidRDefault="00BE5F44" w:rsidP="00B46D58">
      <w:pPr>
        <w:widowControl w:val="0"/>
        <w:tabs>
          <w:tab w:val="left" w:pos="1134"/>
        </w:tabs>
        <w:spacing w:after="160"/>
        <w:ind w:firstLine="567"/>
        <w:jc w:val="both"/>
        <w:rPr>
          <w:rFonts w:ascii="GHEA Grapalat" w:hAnsi="GHEA Grapalat"/>
        </w:rPr>
      </w:pPr>
    </w:p>
    <w:p w14:paraId="06DEA126"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25D8D4A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0A628D5E"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1D6174F"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D48E21B"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4016E653"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498ED7AF"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7F52174"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6211208D" w14:textId="77777777" w:rsidR="00D52566" w:rsidRPr="00B138F3" w:rsidRDefault="00D52566" w:rsidP="00B46D58">
      <w:pPr>
        <w:rPr>
          <w:rFonts w:ascii="GHEA Grapalat" w:hAnsi="GHEA Grapalat"/>
          <w:lang w:val="hy-AM"/>
        </w:rPr>
      </w:pPr>
    </w:p>
    <w:p w14:paraId="461AB10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0905C098"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CBA4E67" w14:textId="77777777" w:rsidR="0094684E" w:rsidRPr="00B138F3" w:rsidRDefault="0094684E" w:rsidP="00B46D58">
      <w:pPr>
        <w:widowControl w:val="0"/>
        <w:spacing w:after="160"/>
        <w:jc w:val="center"/>
        <w:rPr>
          <w:rFonts w:ascii="GHEA Grapalat" w:hAnsi="GHEA Grapalat"/>
          <w:lang w:val="hy-AM"/>
        </w:rPr>
      </w:pPr>
    </w:p>
    <w:p w14:paraId="525E8E5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1086D5E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FC7D668" w14:textId="722F6DE4"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50791A1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50E9C03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27ECC4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56E92C9"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3E01F333"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BDBBE9F"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82CC47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879AF8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F4F543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14"/>
        <w:t>22</w:t>
      </w:r>
    </w:p>
    <w:p w14:paraId="715D8B3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14:paraId="2CB32F7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7130208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E5C950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20CE6AE4" w14:textId="77777777" w:rsidR="00071D1C"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29E76088" w14:textId="77777777"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14:paraId="2C6F019F"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399DFDC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D1DFDB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135F175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7FD2765C" w14:textId="77777777" w:rsidTr="0016519F">
        <w:tc>
          <w:tcPr>
            <w:tcW w:w="4536" w:type="dxa"/>
          </w:tcPr>
          <w:p w14:paraId="420FEF93"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866BB5B"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182E93E9"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DED233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1D6DD3F2" w14:textId="77777777" w:rsidR="00071D1C" w:rsidRPr="00B138F3" w:rsidRDefault="00071D1C" w:rsidP="00B46D58">
            <w:pPr>
              <w:widowControl w:val="0"/>
              <w:spacing w:after="160"/>
              <w:jc w:val="center"/>
              <w:rPr>
                <w:rFonts w:ascii="GHEA Grapalat" w:hAnsi="GHEA Grapalat"/>
              </w:rPr>
            </w:pPr>
          </w:p>
        </w:tc>
        <w:tc>
          <w:tcPr>
            <w:tcW w:w="4343" w:type="dxa"/>
          </w:tcPr>
          <w:p w14:paraId="1968BD43"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2317EB7"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1FD72858"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1C33871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813B509" w14:textId="77777777" w:rsidR="00382B60" w:rsidRDefault="00382B60" w:rsidP="00B46D58">
      <w:pPr>
        <w:widowControl w:val="0"/>
        <w:spacing w:after="160"/>
        <w:ind w:firstLine="567"/>
        <w:jc w:val="both"/>
        <w:rPr>
          <w:rFonts w:ascii="GHEA Grapalat" w:hAnsi="GHEA Grapalat"/>
          <w:i/>
          <w:lang w:val="hy-AM"/>
        </w:rPr>
      </w:pPr>
    </w:p>
    <w:p w14:paraId="3714FFCC"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3BA613AB" w14:textId="77777777" w:rsidR="00071D1C" w:rsidRPr="00B138F3" w:rsidRDefault="00DA240A" w:rsidP="00B46D58">
      <w:pPr>
        <w:widowControl w:val="0"/>
        <w:spacing w:after="160"/>
        <w:rPr>
          <w:rFonts w:ascii="GHEA Grapalat" w:hAnsi="GHEA Grapalat"/>
        </w:rPr>
      </w:pPr>
      <w:r>
        <w:rPr>
          <w:rFonts w:ascii="GHEA Grapalat" w:hAnsi="GHEA Grapalat"/>
        </w:rPr>
        <w:t>-----------------------</w:t>
      </w:r>
    </w:p>
    <w:p w14:paraId="6D4D69CD" w14:textId="77777777"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4DE0BFC7" w14:textId="77777777"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422A1B1F" w14:textId="77777777"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14:paraId="645F4854" w14:textId="77777777" w:rsidR="00071D1C" w:rsidRPr="00FB29E1" w:rsidRDefault="00071D1C" w:rsidP="00B46D58">
      <w:pPr>
        <w:widowControl w:val="0"/>
        <w:spacing w:after="160"/>
        <w:jc w:val="right"/>
        <w:rPr>
          <w:rFonts w:ascii="GHEA Grapalat" w:hAnsi="GHEA Grapalat"/>
          <w:lang w:val="hy-AM"/>
          <w:rPrChange w:id="12" w:author="Inesa Kocharyan" w:date="2025-02-19T10:34:00Z">
            <w:rPr>
              <w:rFonts w:ascii="GHEA Grapalat" w:hAnsi="GHEA Grapalat"/>
            </w:rPr>
          </w:rPrChange>
        </w:rPr>
        <w:sectPr w:rsidR="00071D1C" w:rsidRPr="00FB29E1" w:rsidSect="000811C1">
          <w:footerReference w:type="default" r:id="rId8"/>
          <w:footnotePr>
            <w:pos w:val="beneathText"/>
          </w:footnotePr>
          <w:pgSz w:w="11906" w:h="16838" w:code="9"/>
          <w:pgMar w:top="993" w:right="1418" w:bottom="1418" w:left="1418" w:header="561" w:footer="561" w:gutter="0"/>
          <w:cols w:space="720"/>
          <w:docGrid w:linePitch="326"/>
        </w:sectPr>
      </w:pPr>
    </w:p>
    <w:p w14:paraId="3666B71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1D8A37B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A87F27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6"/>
        <w:t>*</w:t>
      </w:r>
    </w:p>
    <w:p w14:paraId="2C6EC083"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14:paraId="2EDAFCE5" w14:textId="77777777" w:rsidTr="00317BD2">
        <w:trPr>
          <w:jc w:val="center"/>
        </w:trPr>
        <w:tc>
          <w:tcPr>
            <w:tcW w:w="16350" w:type="dxa"/>
            <w:gridSpan w:val="12"/>
          </w:tcPr>
          <w:p w14:paraId="2FDC3B4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6D68C79C" w14:textId="77777777" w:rsidTr="00317BD2">
        <w:trPr>
          <w:trHeight w:val="219"/>
          <w:jc w:val="center"/>
        </w:trPr>
        <w:tc>
          <w:tcPr>
            <w:tcW w:w="1242" w:type="dxa"/>
            <w:vMerge w:val="restart"/>
            <w:vAlign w:val="center"/>
          </w:tcPr>
          <w:p w14:paraId="2224987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70F9B45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368866C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29DB3C1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17"/>
              <w:t>**</w:t>
            </w:r>
          </w:p>
        </w:tc>
        <w:tc>
          <w:tcPr>
            <w:tcW w:w="1467" w:type="dxa"/>
            <w:vMerge w:val="restart"/>
            <w:vAlign w:val="center"/>
          </w:tcPr>
          <w:p w14:paraId="5A9D958C"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6A7F0F79"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27817937"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2D13E7CE"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6FB0A5D8"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66D751C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0CE53E66" w14:textId="77777777" w:rsidTr="00317BD2">
        <w:trPr>
          <w:trHeight w:val="445"/>
          <w:jc w:val="center"/>
        </w:trPr>
        <w:tc>
          <w:tcPr>
            <w:tcW w:w="1242" w:type="dxa"/>
            <w:vMerge/>
            <w:vAlign w:val="center"/>
          </w:tcPr>
          <w:p w14:paraId="67BE8BBA"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140359A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5F942C65" w14:textId="77777777" w:rsidR="00071D1C" w:rsidRPr="00B138F3" w:rsidRDefault="00071D1C" w:rsidP="00B46D58">
            <w:pPr>
              <w:widowControl w:val="0"/>
              <w:jc w:val="center"/>
              <w:rPr>
                <w:rFonts w:ascii="GHEA Grapalat" w:hAnsi="GHEA Grapalat"/>
                <w:sz w:val="16"/>
                <w:szCs w:val="16"/>
              </w:rPr>
            </w:pPr>
          </w:p>
        </w:tc>
        <w:tc>
          <w:tcPr>
            <w:tcW w:w="1925" w:type="dxa"/>
            <w:vMerge/>
            <w:vAlign w:val="center"/>
          </w:tcPr>
          <w:p w14:paraId="527803C5" w14:textId="77777777" w:rsidR="00071D1C" w:rsidRPr="00B138F3" w:rsidRDefault="00071D1C" w:rsidP="00B46D58">
            <w:pPr>
              <w:widowControl w:val="0"/>
              <w:jc w:val="center"/>
              <w:rPr>
                <w:rFonts w:ascii="GHEA Grapalat" w:hAnsi="GHEA Grapalat"/>
                <w:sz w:val="16"/>
                <w:szCs w:val="16"/>
              </w:rPr>
            </w:pPr>
          </w:p>
        </w:tc>
        <w:tc>
          <w:tcPr>
            <w:tcW w:w="1467" w:type="dxa"/>
            <w:vMerge/>
            <w:vAlign w:val="center"/>
          </w:tcPr>
          <w:p w14:paraId="613577AD"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B3D2341"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537E54AC"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30831F1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314C1EE1"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504964B2"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2AA8DB07"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2AE777A2"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18"/>
              <w:t>***</w:t>
            </w:r>
          </w:p>
        </w:tc>
      </w:tr>
      <w:tr w:rsidR="00861145" w:rsidRPr="00B138F3" w14:paraId="6FB7BAF7" w14:textId="77777777" w:rsidTr="006D0FFC">
        <w:trPr>
          <w:trHeight w:val="246"/>
          <w:jc w:val="center"/>
        </w:trPr>
        <w:tc>
          <w:tcPr>
            <w:tcW w:w="1242" w:type="dxa"/>
          </w:tcPr>
          <w:p w14:paraId="5197798A" w14:textId="77777777" w:rsidR="00861145" w:rsidRPr="00B138F3" w:rsidRDefault="00861145" w:rsidP="00861145">
            <w:pPr>
              <w:widowControl w:val="0"/>
              <w:jc w:val="center"/>
              <w:rPr>
                <w:rFonts w:ascii="GHEA Grapalat" w:hAnsi="GHEA Grapalat"/>
                <w:sz w:val="16"/>
                <w:szCs w:val="16"/>
              </w:rPr>
            </w:pPr>
          </w:p>
        </w:tc>
        <w:tc>
          <w:tcPr>
            <w:tcW w:w="2715" w:type="dxa"/>
            <w:vAlign w:val="center"/>
          </w:tcPr>
          <w:p w14:paraId="3B1E7C99" w14:textId="69A00A69" w:rsidR="00861145" w:rsidRPr="00B138F3" w:rsidRDefault="00861145" w:rsidP="00861145">
            <w:pPr>
              <w:widowControl w:val="0"/>
              <w:jc w:val="center"/>
              <w:rPr>
                <w:rFonts w:ascii="GHEA Grapalat" w:hAnsi="GHEA Grapalat"/>
                <w:sz w:val="16"/>
                <w:szCs w:val="16"/>
              </w:rPr>
            </w:pPr>
            <w:r w:rsidRPr="00AE0C5E">
              <w:rPr>
                <w:rFonts w:ascii="GHEA Grapalat" w:hAnsi="GHEA Grapalat"/>
                <w:color w:val="000000" w:themeColor="text1"/>
                <w:sz w:val="16"/>
                <w:szCs w:val="16"/>
                <w:lang w:val="hy-AM"/>
              </w:rPr>
              <w:t>09134200</w:t>
            </w:r>
          </w:p>
        </w:tc>
        <w:tc>
          <w:tcPr>
            <w:tcW w:w="1559" w:type="dxa"/>
          </w:tcPr>
          <w:p w14:paraId="1B9ECEC7" w14:textId="3BBC520F" w:rsidR="00861145" w:rsidRPr="00B138F3" w:rsidRDefault="00861145" w:rsidP="00861145">
            <w:pPr>
              <w:widowControl w:val="0"/>
              <w:jc w:val="center"/>
              <w:rPr>
                <w:rFonts w:ascii="GHEA Grapalat" w:hAnsi="GHEA Grapalat"/>
                <w:sz w:val="16"/>
                <w:szCs w:val="16"/>
              </w:rPr>
            </w:pPr>
            <w:r w:rsidRPr="00840514">
              <w:rPr>
                <w:rFonts w:ascii="GHEA Grapalat" w:hAnsi="GHEA Grapalat"/>
                <w:bCs/>
                <w:kern w:val="32"/>
                <w:sz w:val="16"/>
                <w:szCs w:val="16"/>
                <w:lang w:val="hy-AM"/>
              </w:rPr>
              <w:t>дизельное топливо</w:t>
            </w:r>
          </w:p>
        </w:tc>
        <w:tc>
          <w:tcPr>
            <w:tcW w:w="1925" w:type="dxa"/>
          </w:tcPr>
          <w:p w14:paraId="366F6FED" w14:textId="77777777" w:rsidR="00861145" w:rsidRPr="00B138F3" w:rsidRDefault="00861145" w:rsidP="00861145">
            <w:pPr>
              <w:widowControl w:val="0"/>
              <w:jc w:val="center"/>
              <w:rPr>
                <w:rFonts w:ascii="GHEA Grapalat" w:hAnsi="GHEA Grapalat"/>
                <w:sz w:val="16"/>
                <w:szCs w:val="16"/>
              </w:rPr>
            </w:pPr>
          </w:p>
        </w:tc>
        <w:tc>
          <w:tcPr>
            <w:tcW w:w="1467" w:type="dxa"/>
          </w:tcPr>
          <w:p w14:paraId="42A4E337" w14:textId="77777777" w:rsidR="00861145" w:rsidRPr="00B76C5C" w:rsidRDefault="00861145" w:rsidP="00861145">
            <w:pPr>
              <w:rPr>
                <w:rFonts w:ascii="GHEA Grapalat" w:hAnsi="GHEA Grapalat"/>
                <w:bCs/>
                <w:kern w:val="32"/>
                <w:sz w:val="16"/>
                <w:szCs w:val="16"/>
                <w:lang w:val="hy-AM"/>
              </w:rPr>
            </w:pPr>
            <w:r w:rsidRPr="00B76C5C">
              <w:rPr>
                <w:rFonts w:ascii="GHEA Grapalat" w:hAnsi="GHEA Grapalat"/>
                <w:bCs/>
                <w:kern w:val="32"/>
                <w:sz w:val="16"/>
                <w:szCs w:val="16"/>
                <w:lang w:val="hy-AM"/>
              </w:rPr>
              <w:t>Дизельное топливо. Цетановое число не менее 51, цетановое число не менее 46, плотность при 150 С от 820 до 845 кг/м3, содержание серы не более 350 мг/кг, температура воспламенения не ниже 55 0С, углеродный остаток при осадке 10%. не более 0,3%, вязкость при 40 0С от 2,0 до 4,5 мм2/с, температура помутнения не выше 00 С, безопасность, маркировка и упаковка согласно 2004 года Правительства РА. «Технический регламент на топливо для двигателей внутреннего сгорания», утвержденный постановлением N 1592 от 11 ноября.</w:t>
            </w:r>
          </w:p>
          <w:p w14:paraId="6C25A372" w14:textId="4AAD7FAF" w:rsidR="00861145" w:rsidRPr="00B138F3" w:rsidRDefault="00861145" w:rsidP="00861145">
            <w:pPr>
              <w:widowControl w:val="0"/>
              <w:jc w:val="center"/>
              <w:rPr>
                <w:rFonts w:ascii="GHEA Grapalat" w:hAnsi="GHEA Grapalat"/>
                <w:sz w:val="16"/>
                <w:szCs w:val="16"/>
              </w:rPr>
            </w:pPr>
            <w:r w:rsidRPr="00B76C5C">
              <w:rPr>
                <w:rFonts w:ascii="GHEA Grapalat" w:hAnsi="GHEA Grapalat"/>
                <w:bCs/>
                <w:kern w:val="32"/>
                <w:sz w:val="16"/>
                <w:szCs w:val="16"/>
                <w:lang w:val="hy-AM"/>
              </w:rPr>
              <w:t xml:space="preserve">Купон * Поставка осуществляется по купонам. Передача купонов компанией за счет собственных средств в «Анийское коммунальное хозяйство» общины Ани Ширакского марза РА в соответствии с графиком закупок. </w:t>
            </w:r>
            <w:r w:rsidRPr="00927620">
              <w:rPr>
                <w:rFonts w:ascii="GHEA Grapalat" w:hAnsi="GHEA Grapalat"/>
                <w:bCs/>
                <w:kern w:val="32"/>
                <w:sz w:val="16"/>
                <w:szCs w:val="16"/>
                <w:lang w:val="hy-AM"/>
              </w:rPr>
              <w:t>Наличие АЗС. В. В Маралике это обязательно.</w:t>
            </w:r>
          </w:p>
        </w:tc>
        <w:tc>
          <w:tcPr>
            <w:tcW w:w="1085" w:type="dxa"/>
            <w:vAlign w:val="center"/>
          </w:tcPr>
          <w:p w14:paraId="7AFC5022" w14:textId="7D083A15" w:rsidR="00861145" w:rsidRPr="00B138F3" w:rsidRDefault="00861145" w:rsidP="00861145">
            <w:pPr>
              <w:widowControl w:val="0"/>
              <w:jc w:val="center"/>
              <w:rPr>
                <w:rFonts w:ascii="GHEA Grapalat" w:hAnsi="GHEA Grapalat"/>
                <w:sz w:val="16"/>
                <w:szCs w:val="16"/>
              </w:rPr>
            </w:pPr>
            <w:r w:rsidRPr="00840514">
              <w:rPr>
                <w:rFonts w:ascii="GHEA Grapalat" w:hAnsi="GHEA Grapalat"/>
                <w:bCs/>
                <w:kern w:val="32"/>
                <w:sz w:val="16"/>
                <w:szCs w:val="16"/>
                <w:lang w:val="hy-AM"/>
              </w:rPr>
              <w:t>литр</w:t>
            </w:r>
          </w:p>
        </w:tc>
        <w:tc>
          <w:tcPr>
            <w:tcW w:w="1559" w:type="dxa"/>
            <w:vAlign w:val="center"/>
          </w:tcPr>
          <w:p w14:paraId="3C9B3524" w14:textId="77777777" w:rsidR="00861145" w:rsidRPr="00B138F3" w:rsidRDefault="00861145" w:rsidP="00861145">
            <w:pPr>
              <w:widowControl w:val="0"/>
              <w:jc w:val="center"/>
              <w:rPr>
                <w:rFonts w:ascii="GHEA Grapalat" w:hAnsi="GHEA Grapalat"/>
                <w:sz w:val="16"/>
                <w:szCs w:val="16"/>
              </w:rPr>
            </w:pPr>
          </w:p>
        </w:tc>
        <w:tc>
          <w:tcPr>
            <w:tcW w:w="1134" w:type="dxa"/>
            <w:vAlign w:val="center"/>
          </w:tcPr>
          <w:p w14:paraId="29528B9C" w14:textId="77777777" w:rsidR="00861145" w:rsidRPr="00B138F3" w:rsidRDefault="00861145" w:rsidP="00861145">
            <w:pPr>
              <w:widowControl w:val="0"/>
              <w:jc w:val="center"/>
              <w:rPr>
                <w:rFonts w:ascii="GHEA Grapalat" w:hAnsi="GHEA Grapalat"/>
                <w:sz w:val="16"/>
                <w:szCs w:val="16"/>
              </w:rPr>
            </w:pPr>
          </w:p>
        </w:tc>
        <w:tc>
          <w:tcPr>
            <w:tcW w:w="850" w:type="dxa"/>
            <w:vAlign w:val="center"/>
          </w:tcPr>
          <w:p w14:paraId="5EC297DE" w14:textId="333DC6E2" w:rsidR="00861145" w:rsidRPr="00B138F3" w:rsidRDefault="00352938" w:rsidP="00861145">
            <w:pPr>
              <w:widowControl w:val="0"/>
              <w:jc w:val="center"/>
              <w:rPr>
                <w:rFonts w:ascii="GHEA Grapalat" w:hAnsi="GHEA Grapalat"/>
                <w:sz w:val="16"/>
                <w:szCs w:val="16"/>
              </w:rPr>
            </w:pPr>
            <w:r w:rsidRPr="00126481">
              <w:rPr>
                <w:rFonts w:ascii="GHEA Grapalat" w:hAnsi="GHEA Grapalat" w:cs="Sylfaen"/>
                <w:color w:val="000000"/>
                <w:sz w:val="16"/>
                <w:szCs w:val="16"/>
                <w:shd w:val="clear" w:color="auto" w:fill="FFFFFF"/>
                <w:lang w:val="hy-AM"/>
              </w:rPr>
              <w:t>10300</w:t>
            </w:r>
          </w:p>
        </w:tc>
        <w:tc>
          <w:tcPr>
            <w:tcW w:w="709" w:type="dxa"/>
            <w:vAlign w:val="center"/>
          </w:tcPr>
          <w:p w14:paraId="6A490254" w14:textId="5803CCD1" w:rsidR="00861145" w:rsidRPr="00B138F3" w:rsidRDefault="00861145" w:rsidP="00861145">
            <w:pPr>
              <w:widowControl w:val="0"/>
              <w:jc w:val="center"/>
              <w:rPr>
                <w:rFonts w:ascii="GHEA Grapalat" w:hAnsi="GHEA Grapalat"/>
                <w:sz w:val="16"/>
                <w:szCs w:val="16"/>
              </w:rPr>
            </w:pPr>
            <w:r w:rsidRPr="00840514">
              <w:rPr>
                <w:rFonts w:ascii="GHEA Grapalat" w:hAnsi="GHEA Grapalat"/>
                <w:bCs/>
                <w:kern w:val="32"/>
                <w:sz w:val="16"/>
                <w:szCs w:val="16"/>
                <w:lang w:val="hy-AM"/>
              </w:rPr>
              <w:t>РА, Ширакский марз, г. Маралик, Мадатян 1</w:t>
            </w:r>
          </w:p>
        </w:tc>
        <w:tc>
          <w:tcPr>
            <w:tcW w:w="1158" w:type="dxa"/>
          </w:tcPr>
          <w:p w14:paraId="0DEB32D3" w14:textId="6B173545" w:rsidR="00861145" w:rsidRPr="00B138F3" w:rsidRDefault="00352938" w:rsidP="00861145">
            <w:pPr>
              <w:widowControl w:val="0"/>
              <w:jc w:val="center"/>
              <w:rPr>
                <w:rFonts w:ascii="GHEA Grapalat" w:hAnsi="GHEA Grapalat"/>
                <w:sz w:val="16"/>
                <w:szCs w:val="16"/>
              </w:rPr>
            </w:pPr>
            <w:r w:rsidRPr="00126481">
              <w:rPr>
                <w:rFonts w:ascii="GHEA Grapalat" w:hAnsi="GHEA Grapalat" w:cs="Sylfaen"/>
                <w:color w:val="000000"/>
                <w:sz w:val="16"/>
                <w:szCs w:val="16"/>
                <w:shd w:val="clear" w:color="auto" w:fill="FFFFFF"/>
                <w:lang w:val="hy-AM"/>
              </w:rPr>
              <w:t>10300</w:t>
            </w:r>
          </w:p>
        </w:tc>
        <w:tc>
          <w:tcPr>
            <w:tcW w:w="947" w:type="dxa"/>
          </w:tcPr>
          <w:p w14:paraId="1309881F" w14:textId="48F074A1" w:rsidR="00861145" w:rsidRPr="00B138F3" w:rsidRDefault="00352938" w:rsidP="00861145">
            <w:pPr>
              <w:widowControl w:val="0"/>
              <w:jc w:val="center"/>
              <w:rPr>
                <w:rFonts w:ascii="GHEA Grapalat" w:hAnsi="GHEA Grapalat"/>
                <w:sz w:val="16"/>
                <w:szCs w:val="16"/>
              </w:rPr>
            </w:pPr>
            <w:r w:rsidRPr="00352938">
              <w:rPr>
                <w:rFonts w:ascii="GHEA Grapalat" w:hAnsi="GHEA Grapalat"/>
                <w:bCs/>
                <w:kern w:val="32"/>
                <w:sz w:val="16"/>
                <w:szCs w:val="16"/>
                <w:lang w:val="hy-AM"/>
              </w:rPr>
              <w:t>В течение 20 календарных дней с даты вступления настоящего соглашения в силу.</w:t>
            </w:r>
          </w:p>
        </w:tc>
      </w:tr>
      <w:tr w:rsidR="00317BD2" w:rsidRPr="00B138F3" w14:paraId="0C838B04" w14:textId="77777777" w:rsidTr="00317BD2">
        <w:trPr>
          <w:jc w:val="center"/>
        </w:trPr>
        <w:tc>
          <w:tcPr>
            <w:tcW w:w="1242" w:type="dxa"/>
          </w:tcPr>
          <w:p w14:paraId="768C8E49" w14:textId="77777777" w:rsidR="00071D1C" w:rsidRPr="00B138F3" w:rsidRDefault="00071D1C" w:rsidP="00B46D58">
            <w:pPr>
              <w:widowControl w:val="0"/>
              <w:jc w:val="center"/>
              <w:rPr>
                <w:rFonts w:ascii="GHEA Grapalat" w:hAnsi="GHEA Grapalat"/>
                <w:sz w:val="16"/>
                <w:szCs w:val="16"/>
              </w:rPr>
            </w:pPr>
          </w:p>
        </w:tc>
        <w:tc>
          <w:tcPr>
            <w:tcW w:w="2715" w:type="dxa"/>
          </w:tcPr>
          <w:p w14:paraId="093B90C4" w14:textId="77777777" w:rsidR="00071D1C" w:rsidRPr="00B138F3" w:rsidRDefault="00071D1C" w:rsidP="00B46D58">
            <w:pPr>
              <w:widowControl w:val="0"/>
              <w:jc w:val="center"/>
              <w:rPr>
                <w:rFonts w:ascii="GHEA Grapalat" w:hAnsi="GHEA Grapalat"/>
                <w:sz w:val="16"/>
                <w:szCs w:val="16"/>
              </w:rPr>
            </w:pPr>
          </w:p>
        </w:tc>
        <w:tc>
          <w:tcPr>
            <w:tcW w:w="1559" w:type="dxa"/>
          </w:tcPr>
          <w:p w14:paraId="4D2D67A0" w14:textId="77777777" w:rsidR="00071D1C" w:rsidRPr="00B138F3" w:rsidRDefault="00071D1C" w:rsidP="00B46D58">
            <w:pPr>
              <w:widowControl w:val="0"/>
              <w:jc w:val="center"/>
              <w:rPr>
                <w:rFonts w:ascii="GHEA Grapalat" w:hAnsi="GHEA Grapalat"/>
                <w:sz w:val="16"/>
                <w:szCs w:val="16"/>
              </w:rPr>
            </w:pPr>
          </w:p>
        </w:tc>
        <w:tc>
          <w:tcPr>
            <w:tcW w:w="1925" w:type="dxa"/>
          </w:tcPr>
          <w:p w14:paraId="61ED3658" w14:textId="77777777" w:rsidR="00071D1C" w:rsidRPr="00B138F3" w:rsidRDefault="00071D1C" w:rsidP="00B46D58">
            <w:pPr>
              <w:widowControl w:val="0"/>
              <w:jc w:val="center"/>
              <w:rPr>
                <w:rFonts w:ascii="GHEA Grapalat" w:hAnsi="GHEA Grapalat"/>
                <w:sz w:val="16"/>
                <w:szCs w:val="16"/>
              </w:rPr>
            </w:pPr>
          </w:p>
        </w:tc>
        <w:tc>
          <w:tcPr>
            <w:tcW w:w="1467" w:type="dxa"/>
          </w:tcPr>
          <w:p w14:paraId="644ACA46" w14:textId="77777777" w:rsidR="00071D1C" w:rsidRPr="00B138F3" w:rsidRDefault="00071D1C" w:rsidP="00B46D58">
            <w:pPr>
              <w:widowControl w:val="0"/>
              <w:jc w:val="center"/>
              <w:rPr>
                <w:rFonts w:ascii="GHEA Grapalat" w:hAnsi="GHEA Grapalat"/>
                <w:sz w:val="16"/>
                <w:szCs w:val="16"/>
              </w:rPr>
            </w:pPr>
          </w:p>
        </w:tc>
        <w:tc>
          <w:tcPr>
            <w:tcW w:w="1085" w:type="dxa"/>
          </w:tcPr>
          <w:p w14:paraId="243EC662" w14:textId="77777777" w:rsidR="00071D1C" w:rsidRPr="00B138F3" w:rsidRDefault="00071D1C" w:rsidP="00B46D58">
            <w:pPr>
              <w:widowControl w:val="0"/>
              <w:jc w:val="center"/>
              <w:rPr>
                <w:rFonts w:ascii="GHEA Grapalat" w:hAnsi="GHEA Grapalat"/>
                <w:sz w:val="16"/>
                <w:szCs w:val="16"/>
              </w:rPr>
            </w:pPr>
          </w:p>
        </w:tc>
        <w:tc>
          <w:tcPr>
            <w:tcW w:w="1559" w:type="dxa"/>
          </w:tcPr>
          <w:p w14:paraId="174D671C" w14:textId="77777777" w:rsidR="00071D1C" w:rsidRPr="00B138F3" w:rsidRDefault="00071D1C" w:rsidP="00B46D58">
            <w:pPr>
              <w:widowControl w:val="0"/>
              <w:jc w:val="center"/>
              <w:rPr>
                <w:rFonts w:ascii="GHEA Grapalat" w:hAnsi="GHEA Grapalat"/>
                <w:sz w:val="16"/>
                <w:szCs w:val="16"/>
              </w:rPr>
            </w:pPr>
          </w:p>
        </w:tc>
        <w:tc>
          <w:tcPr>
            <w:tcW w:w="1984" w:type="dxa"/>
            <w:gridSpan w:val="2"/>
          </w:tcPr>
          <w:p w14:paraId="0F7957EB" w14:textId="77777777" w:rsidR="00071D1C" w:rsidRPr="00B138F3" w:rsidRDefault="00071D1C" w:rsidP="00B46D58">
            <w:pPr>
              <w:widowControl w:val="0"/>
              <w:jc w:val="center"/>
              <w:rPr>
                <w:rFonts w:ascii="GHEA Grapalat" w:hAnsi="GHEA Grapalat"/>
                <w:sz w:val="16"/>
                <w:szCs w:val="16"/>
              </w:rPr>
            </w:pPr>
          </w:p>
        </w:tc>
        <w:tc>
          <w:tcPr>
            <w:tcW w:w="709" w:type="dxa"/>
          </w:tcPr>
          <w:p w14:paraId="3D2E956F" w14:textId="77777777" w:rsidR="00071D1C" w:rsidRPr="00B138F3" w:rsidRDefault="00071D1C" w:rsidP="00B46D58">
            <w:pPr>
              <w:widowControl w:val="0"/>
              <w:jc w:val="center"/>
              <w:rPr>
                <w:rFonts w:ascii="GHEA Grapalat" w:hAnsi="GHEA Grapalat"/>
                <w:sz w:val="16"/>
                <w:szCs w:val="16"/>
              </w:rPr>
            </w:pPr>
          </w:p>
        </w:tc>
        <w:tc>
          <w:tcPr>
            <w:tcW w:w="1158" w:type="dxa"/>
          </w:tcPr>
          <w:p w14:paraId="3F278C9B" w14:textId="77777777" w:rsidR="00071D1C" w:rsidRPr="00B138F3" w:rsidRDefault="00071D1C" w:rsidP="00B46D58">
            <w:pPr>
              <w:widowControl w:val="0"/>
              <w:jc w:val="center"/>
              <w:rPr>
                <w:rFonts w:ascii="GHEA Grapalat" w:hAnsi="GHEA Grapalat"/>
                <w:sz w:val="16"/>
                <w:szCs w:val="16"/>
              </w:rPr>
            </w:pPr>
          </w:p>
        </w:tc>
        <w:tc>
          <w:tcPr>
            <w:tcW w:w="947" w:type="dxa"/>
          </w:tcPr>
          <w:p w14:paraId="6B49E282" w14:textId="77777777" w:rsidR="00071D1C" w:rsidRPr="00B138F3" w:rsidRDefault="00071D1C" w:rsidP="00B46D58">
            <w:pPr>
              <w:widowControl w:val="0"/>
              <w:jc w:val="center"/>
              <w:rPr>
                <w:rFonts w:ascii="GHEA Grapalat" w:hAnsi="GHEA Grapalat"/>
                <w:sz w:val="16"/>
                <w:szCs w:val="16"/>
              </w:rPr>
            </w:pPr>
          </w:p>
        </w:tc>
      </w:tr>
    </w:tbl>
    <w:p w14:paraId="2D78E09C"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276DCF4D" w14:textId="77777777" w:rsidTr="00E22E51">
        <w:trPr>
          <w:jc w:val="center"/>
        </w:trPr>
        <w:tc>
          <w:tcPr>
            <w:tcW w:w="4536" w:type="dxa"/>
          </w:tcPr>
          <w:p w14:paraId="114D9771"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68B78A90"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644B9F3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427BFD8"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43F7AA85" w14:textId="77777777" w:rsidR="00071D1C" w:rsidRPr="00B138F3" w:rsidRDefault="00071D1C" w:rsidP="00B46D58">
            <w:pPr>
              <w:widowControl w:val="0"/>
              <w:jc w:val="center"/>
              <w:rPr>
                <w:rFonts w:ascii="GHEA Grapalat" w:hAnsi="GHEA Grapalat"/>
              </w:rPr>
            </w:pPr>
          </w:p>
        </w:tc>
        <w:tc>
          <w:tcPr>
            <w:tcW w:w="4343" w:type="dxa"/>
          </w:tcPr>
          <w:p w14:paraId="0F557D1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5DADC8B4"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EF9954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7E1AB19"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AB6822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06AB1EE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DCE5C5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9"/>
        <w:t>*</w:t>
      </w:r>
    </w:p>
    <w:p w14:paraId="20BA35B4"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12463165" w14:textId="77777777" w:rsidTr="00861145">
        <w:trPr>
          <w:trHeight w:val="305"/>
          <w:jc w:val="center"/>
        </w:trPr>
        <w:tc>
          <w:tcPr>
            <w:tcW w:w="15905" w:type="dxa"/>
            <w:gridSpan w:val="16"/>
          </w:tcPr>
          <w:p w14:paraId="22AAECA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3AD2A074" w14:textId="77777777" w:rsidTr="00861145">
        <w:trPr>
          <w:trHeight w:val="747"/>
          <w:jc w:val="center"/>
        </w:trPr>
        <w:tc>
          <w:tcPr>
            <w:tcW w:w="1724" w:type="dxa"/>
            <w:vAlign w:val="center"/>
          </w:tcPr>
          <w:p w14:paraId="29E197E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4E8E4DB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44475D0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14:paraId="00C90507" w14:textId="23D58DC6"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352938">
              <w:rPr>
                <w:rFonts w:ascii="GHEA Grapalat" w:hAnsi="GHEA Grapalat"/>
                <w:sz w:val="16"/>
                <w:szCs w:val="16"/>
                <w:lang w:val="hy-AM"/>
              </w:rPr>
              <w:t>25</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0"/>
              <w:t>**</w:t>
            </w:r>
          </w:p>
        </w:tc>
      </w:tr>
      <w:tr w:rsidR="00B138F3" w:rsidRPr="00B138F3" w14:paraId="61E38A7B" w14:textId="77777777" w:rsidTr="00AB4EAB">
        <w:trPr>
          <w:trHeight w:val="594"/>
          <w:jc w:val="center"/>
        </w:trPr>
        <w:tc>
          <w:tcPr>
            <w:tcW w:w="1724" w:type="dxa"/>
          </w:tcPr>
          <w:p w14:paraId="3D6263D9" w14:textId="77777777" w:rsidR="00071D1C" w:rsidRPr="00B138F3" w:rsidRDefault="00071D1C" w:rsidP="00B46D58">
            <w:pPr>
              <w:widowControl w:val="0"/>
              <w:jc w:val="center"/>
              <w:rPr>
                <w:rFonts w:ascii="GHEA Grapalat" w:hAnsi="GHEA Grapalat"/>
                <w:sz w:val="16"/>
                <w:szCs w:val="16"/>
              </w:rPr>
            </w:pPr>
          </w:p>
        </w:tc>
        <w:tc>
          <w:tcPr>
            <w:tcW w:w="2155" w:type="dxa"/>
          </w:tcPr>
          <w:p w14:paraId="029D5BBF" w14:textId="77777777" w:rsidR="00071D1C" w:rsidRPr="00B138F3" w:rsidRDefault="00071D1C" w:rsidP="00B46D58">
            <w:pPr>
              <w:widowControl w:val="0"/>
              <w:jc w:val="center"/>
              <w:rPr>
                <w:rFonts w:ascii="GHEA Grapalat" w:hAnsi="GHEA Grapalat"/>
                <w:sz w:val="16"/>
                <w:szCs w:val="16"/>
              </w:rPr>
            </w:pPr>
          </w:p>
        </w:tc>
        <w:tc>
          <w:tcPr>
            <w:tcW w:w="1293" w:type="dxa"/>
          </w:tcPr>
          <w:p w14:paraId="69D54EAE"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37384E1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0617BF64"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581611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61A2BD18"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3B3D20C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33204592"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7819B77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0DA16B9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04A93B6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6B59879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64B347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4CD67A3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5B1C25D0"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52938" w:rsidRPr="00B138F3" w14:paraId="6F035997" w14:textId="77777777" w:rsidTr="00420CC4">
        <w:trPr>
          <w:trHeight w:val="404"/>
          <w:jc w:val="center"/>
        </w:trPr>
        <w:tc>
          <w:tcPr>
            <w:tcW w:w="1724" w:type="dxa"/>
            <w:vAlign w:val="center"/>
          </w:tcPr>
          <w:p w14:paraId="71447C6E" w14:textId="77777777" w:rsidR="00352938" w:rsidRPr="00B138F3" w:rsidRDefault="00352938" w:rsidP="00352938">
            <w:pPr>
              <w:widowControl w:val="0"/>
              <w:jc w:val="center"/>
              <w:rPr>
                <w:rFonts w:ascii="GHEA Grapalat" w:hAnsi="GHEA Grapalat"/>
                <w:sz w:val="16"/>
                <w:szCs w:val="16"/>
              </w:rPr>
            </w:pPr>
          </w:p>
        </w:tc>
        <w:tc>
          <w:tcPr>
            <w:tcW w:w="2155" w:type="dxa"/>
            <w:vAlign w:val="center"/>
          </w:tcPr>
          <w:p w14:paraId="6B666971" w14:textId="2EC51C91" w:rsidR="00352938" w:rsidRPr="00B138F3" w:rsidRDefault="00352938" w:rsidP="00352938">
            <w:pPr>
              <w:widowControl w:val="0"/>
              <w:jc w:val="center"/>
              <w:rPr>
                <w:rFonts w:ascii="GHEA Grapalat" w:hAnsi="GHEA Grapalat"/>
                <w:sz w:val="16"/>
                <w:szCs w:val="16"/>
              </w:rPr>
            </w:pPr>
            <w:r w:rsidRPr="00AE0C5E">
              <w:rPr>
                <w:rFonts w:ascii="GHEA Grapalat" w:hAnsi="GHEA Grapalat"/>
                <w:color w:val="000000" w:themeColor="text1"/>
                <w:sz w:val="16"/>
                <w:szCs w:val="16"/>
                <w:lang w:val="hy-AM"/>
              </w:rPr>
              <w:t>09134200</w:t>
            </w:r>
          </w:p>
        </w:tc>
        <w:tc>
          <w:tcPr>
            <w:tcW w:w="1293" w:type="dxa"/>
          </w:tcPr>
          <w:p w14:paraId="52E7FA07" w14:textId="5AE5A218" w:rsidR="00352938" w:rsidRPr="00B138F3" w:rsidRDefault="00352938" w:rsidP="00352938">
            <w:pPr>
              <w:widowControl w:val="0"/>
              <w:jc w:val="center"/>
              <w:rPr>
                <w:rFonts w:ascii="GHEA Grapalat" w:hAnsi="GHEA Grapalat"/>
                <w:sz w:val="16"/>
                <w:szCs w:val="16"/>
              </w:rPr>
            </w:pPr>
            <w:r w:rsidRPr="00840514">
              <w:rPr>
                <w:rFonts w:ascii="GHEA Grapalat" w:hAnsi="GHEA Grapalat"/>
                <w:bCs/>
                <w:kern w:val="32"/>
                <w:sz w:val="16"/>
                <w:szCs w:val="16"/>
                <w:lang w:val="hy-AM"/>
              </w:rPr>
              <w:t>дизельное топливо</w:t>
            </w:r>
          </w:p>
        </w:tc>
        <w:tc>
          <w:tcPr>
            <w:tcW w:w="1007" w:type="dxa"/>
            <w:vAlign w:val="center"/>
          </w:tcPr>
          <w:p w14:paraId="286FC0A0" w14:textId="77777777" w:rsidR="00352938" w:rsidRPr="00B138F3" w:rsidRDefault="00352938" w:rsidP="0035293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623D8B0C" w14:textId="77777777" w:rsidR="00352938" w:rsidRPr="00B138F3" w:rsidRDefault="00352938" w:rsidP="0035293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6E0C2BCA" w14:textId="77777777" w:rsidR="00352938" w:rsidRPr="00B138F3" w:rsidRDefault="00352938" w:rsidP="0035293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63F8DBD1" w14:textId="77777777" w:rsidR="00352938" w:rsidRPr="00B138F3" w:rsidRDefault="00352938" w:rsidP="0035293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5D15CF72" w14:textId="77777777" w:rsidR="00352938" w:rsidRPr="00B138F3" w:rsidRDefault="00352938" w:rsidP="0035293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28C41F2F" w14:textId="77777777" w:rsidR="00352938" w:rsidRPr="00B138F3" w:rsidRDefault="00352938" w:rsidP="0035293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06ED0E97" w14:textId="77777777" w:rsidR="00352938" w:rsidRPr="00B138F3" w:rsidRDefault="00352938" w:rsidP="0035293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4F557964" w14:textId="77777777" w:rsidR="00352938" w:rsidRPr="00B138F3" w:rsidRDefault="00352938" w:rsidP="0035293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1D1ED68F" w14:textId="5E6BD369" w:rsidR="00352938" w:rsidRPr="00B138F3" w:rsidRDefault="00352938" w:rsidP="0035293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4319EEA3" w14:textId="60EB15A2" w:rsidR="00352938" w:rsidRPr="00B138F3" w:rsidRDefault="00352938" w:rsidP="0035293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54E4B004" w14:textId="50FEE0DB" w:rsidR="00352938" w:rsidRPr="00B138F3" w:rsidRDefault="00352938" w:rsidP="0035293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tcPr>
          <w:p w14:paraId="4292BB5C" w14:textId="77777777" w:rsidR="00352938" w:rsidRPr="00A71D81" w:rsidRDefault="00352938" w:rsidP="00352938">
            <w:pPr>
              <w:jc w:val="center"/>
              <w:rPr>
                <w:rFonts w:ascii="GHEA Grapalat" w:hAnsi="GHEA Grapalat"/>
                <w:sz w:val="20"/>
                <w:lang w:val="pt-BR"/>
              </w:rPr>
            </w:pPr>
          </w:p>
          <w:p w14:paraId="122A853A" w14:textId="77777777" w:rsidR="00352938" w:rsidRPr="00A71D81" w:rsidRDefault="00352938" w:rsidP="00352938">
            <w:pPr>
              <w:jc w:val="center"/>
              <w:rPr>
                <w:rFonts w:ascii="GHEA Grapalat" w:hAnsi="GHEA Grapalat"/>
                <w:sz w:val="20"/>
                <w:lang w:val="pt-BR"/>
              </w:rPr>
            </w:pPr>
          </w:p>
          <w:p w14:paraId="64416A42" w14:textId="0445BC85" w:rsidR="00352938" w:rsidRPr="00B138F3" w:rsidRDefault="00352938" w:rsidP="00352938">
            <w:pPr>
              <w:widowControl w:val="0"/>
              <w:jc w:val="center"/>
              <w:rPr>
                <w:rFonts w:ascii="GHEA Grapalat" w:hAnsi="GHEA Grapalat" w:cs="Arial"/>
                <w:sz w:val="16"/>
                <w:szCs w:val="16"/>
              </w:rPr>
            </w:pPr>
            <w:r>
              <w:rPr>
                <w:rFonts w:ascii="GHEA Grapalat" w:hAnsi="GHEA Grapalat"/>
                <w:sz w:val="20"/>
                <w:lang w:val="pt-BR"/>
              </w:rPr>
              <w:t>100</w:t>
            </w:r>
            <w:r w:rsidRPr="00A71D81">
              <w:rPr>
                <w:rFonts w:ascii="GHEA Grapalat" w:hAnsi="GHEA Grapalat"/>
                <w:sz w:val="20"/>
                <w:lang w:val="pt-BR"/>
              </w:rPr>
              <w:t xml:space="preserve"> %</w:t>
            </w:r>
          </w:p>
        </w:tc>
        <w:tc>
          <w:tcPr>
            <w:tcW w:w="821" w:type="dxa"/>
          </w:tcPr>
          <w:p w14:paraId="66A0EBA0" w14:textId="77777777" w:rsidR="00352938" w:rsidRPr="00A71D81" w:rsidRDefault="00352938" w:rsidP="00352938">
            <w:pPr>
              <w:jc w:val="center"/>
              <w:rPr>
                <w:rFonts w:ascii="GHEA Grapalat" w:hAnsi="GHEA Grapalat"/>
                <w:sz w:val="20"/>
                <w:lang w:val="pt-BR"/>
              </w:rPr>
            </w:pPr>
          </w:p>
          <w:p w14:paraId="467C4A32" w14:textId="77777777" w:rsidR="00352938" w:rsidRPr="00A71D81" w:rsidRDefault="00352938" w:rsidP="00352938">
            <w:pPr>
              <w:jc w:val="center"/>
              <w:rPr>
                <w:rFonts w:ascii="GHEA Grapalat" w:hAnsi="GHEA Grapalat"/>
                <w:sz w:val="20"/>
                <w:lang w:val="pt-BR"/>
              </w:rPr>
            </w:pPr>
          </w:p>
          <w:p w14:paraId="3C9659E4" w14:textId="29372E51" w:rsidR="00352938" w:rsidRPr="00B138F3" w:rsidRDefault="00352938" w:rsidP="00352938">
            <w:pPr>
              <w:widowControl w:val="0"/>
              <w:jc w:val="center"/>
              <w:rPr>
                <w:rFonts w:ascii="GHEA Grapalat" w:hAnsi="GHEA Grapalat"/>
                <w:b/>
                <w:sz w:val="16"/>
                <w:szCs w:val="16"/>
              </w:rPr>
            </w:pPr>
            <w:r>
              <w:rPr>
                <w:rFonts w:ascii="GHEA Grapalat" w:hAnsi="GHEA Grapalat"/>
                <w:sz w:val="20"/>
                <w:lang w:val="pt-BR"/>
              </w:rPr>
              <w:t>100</w:t>
            </w:r>
            <w:r w:rsidRPr="00A71D81">
              <w:rPr>
                <w:rFonts w:ascii="GHEA Grapalat" w:hAnsi="GHEA Grapalat"/>
                <w:sz w:val="20"/>
                <w:lang w:val="pt-BR"/>
              </w:rPr>
              <w:t>%</w:t>
            </w:r>
          </w:p>
        </w:tc>
      </w:tr>
    </w:tbl>
    <w:p w14:paraId="6E90E6EB"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F44EB05" w14:textId="77777777" w:rsidTr="00E22E51">
        <w:trPr>
          <w:jc w:val="center"/>
        </w:trPr>
        <w:tc>
          <w:tcPr>
            <w:tcW w:w="4536" w:type="dxa"/>
          </w:tcPr>
          <w:p w14:paraId="47F7C952"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7F323B0"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15ACC2B3"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FB6038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4B1215D" w14:textId="77777777" w:rsidR="00071D1C" w:rsidRPr="00B138F3" w:rsidRDefault="00071D1C" w:rsidP="00B46D58">
            <w:pPr>
              <w:widowControl w:val="0"/>
              <w:spacing w:after="160"/>
              <w:jc w:val="center"/>
              <w:rPr>
                <w:rFonts w:ascii="GHEA Grapalat" w:hAnsi="GHEA Grapalat"/>
              </w:rPr>
            </w:pPr>
          </w:p>
        </w:tc>
        <w:tc>
          <w:tcPr>
            <w:tcW w:w="4343" w:type="dxa"/>
          </w:tcPr>
          <w:p w14:paraId="3A59BAC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F5F8E3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FE045C6"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9E19CB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1F90BEA"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0A4AD57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73EC1EAD"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461DAFE"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1FBD26E1" w14:textId="77777777" w:rsidTr="007A2020">
        <w:trPr>
          <w:tblCellSpacing w:w="7" w:type="dxa"/>
          <w:jc w:val="center"/>
        </w:trPr>
        <w:tc>
          <w:tcPr>
            <w:tcW w:w="0" w:type="auto"/>
            <w:vAlign w:val="center"/>
          </w:tcPr>
          <w:p w14:paraId="791B1DC2"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205193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48F223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322154A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43B86FA4"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159FC78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DB6AE4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5447EB7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662258F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EBB5F1B"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53C802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7D0E11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36895696" w14:textId="77777777" w:rsidR="0038400D" w:rsidRPr="00B138F3" w:rsidRDefault="0038400D" w:rsidP="00B46D58">
      <w:pPr>
        <w:widowControl w:val="0"/>
        <w:spacing w:after="160"/>
        <w:ind w:firstLine="375"/>
        <w:rPr>
          <w:rFonts w:ascii="GHEA Grapalat" w:hAnsi="GHEA Grapalat"/>
          <w:iCs/>
        </w:rPr>
      </w:pPr>
    </w:p>
    <w:p w14:paraId="4DCB91F5"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15AB3933"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4BE2128"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6D0AEE3E"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762C43F"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30F8B51"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6606185"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3A89DC8C"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55DEBE4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5E4DDEDF" w14:textId="77777777" w:rsidTr="00AB4EAB">
        <w:trPr>
          <w:jc w:val="center"/>
        </w:trPr>
        <w:tc>
          <w:tcPr>
            <w:tcW w:w="442" w:type="dxa"/>
            <w:vMerge w:val="restart"/>
            <w:shd w:val="clear" w:color="auto" w:fill="auto"/>
            <w:vAlign w:val="center"/>
          </w:tcPr>
          <w:p w14:paraId="5D370CD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23F3E2BB"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E302E57" w14:textId="77777777" w:rsidTr="00AB4EAB">
        <w:trPr>
          <w:jc w:val="center"/>
        </w:trPr>
        <w:tc>
          <w:tcPr>
            <w:tcW w:w="442" w:type="dxa"/>
            <w:vMerge/>
            <w:shd w:val="clear" w:color="auto" w:fill="auto"/>
          </w:tcPr>
          <w:p w14:paraId="6C6C010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0670589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1F0353D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DB39D9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4EB299A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34BE758A"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9AFF3FF"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56D21981" w14:textId="77777777" w:rsidTr="00AB4EAB">
        <w:trPr>
          <w:trHeight w:val="1105"/>
          <w:jc w:val="center"/>
        </w:trPr>
        <w:tc>
          <w:tcPr>
            <w:tcW w:w="442" w:type="dxa"/>
            <w:vMerge/>
            <w:tcBorders>
              <w:bottom w:val="single" w:sz="4" w:space="0" w:color="auto"/>
            </w:tcBorders>
            <w:shd w:val="clear" w:color="auto" w:fill="auto"/>
          </w:tcPr>
          <w:p w14:paraId="596E9BF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36337B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05C41A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3E4FF1B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BF90D5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3C809E5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2D4829A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471E92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6109FA3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58E5ADDC" w14:textId="77777777" w:rsidTr="00AB4EAB">
        <w:trPr>
          <w:jc w:val="center"/>
        </w:trPr>
        <w:tc>
          <w:tcPr>
            <w:tcW w:w="442" w:type="dxa"/>
            <w:shd w:val="clear" w:color="auto" w:fill="auto"/>
            <w:vAlign w:val="center"/>
          </w:tcPr>
          <w:p w14:paraId="552942C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F4A39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0635A28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2A86BA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2237E83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5D4AFC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B67E2F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3B7B2C1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F57730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689C7CDA" w14:textId="77777777" w:rsidTr="00AB4EAB">
        <w:trPr>
          <w:jc w:val="center"/>
        </w:trPr>
        <w:tc>
          <w:tcPr>
            <w:tcW w:w="442" w:type="dxa"/>
            <w:shd w:val="clear" w:color="auto" w:fill="auto"/>
          </w:tcPr>
          <w:p w14:paraId="7E4BBFB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B07A84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2FD0688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694661E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C278FF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24CC0DB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4337FF4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564904A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A4588C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566E9322" w14:textId="77777777" w:rsidR="0038400D" w:rsidRPr="00B138F3" w:rsidRDefault="0038400D" w:rsidP="00B46D58">
      <w:pPr>
        <w:widowControl w:val="0"/>
        <w:spacing w:after="160"/>
        <w:ind w:firstLine="375"/>
        <w:jc w:val="both"/>
        <w:rPr>
          <w:rFonts w:ascii="GHEA Grapalat" w:hAnsi="GHEA Grapalat" w:cs="Arial"/>
          <w:iCs/>
          <w:lang w:val="en-US"/>
        </w:rPr>
      </w:pPr>
    </w:p>
    <w:p w14:paraId="6B0F5451"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14:paraId="4622A6E1"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ACE919B" w14:textId="77777777" w:rsidTr="007A2020">
        <w:trPr>
          <w:trHeight w:val="266"/>
          <w:tblCellSpacing w:w="7" w:type="dxa"/>
          <w:jc w:val="center"/>
        </w:trPr>
        <w:tc>
          <w:tcPr>
            <w:tcW w:w="0" w:type="auto"/>
            <w:vAlign w:val="center"/>
          </w:tcPr>
          <w:p w14:paraId="3A68DE8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42DC43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52F42583" w14:textId="77777777" w:rsidTr="007A2020">
        <w:trPr>
          <w:trHeight w:val="473"/>
          <w:tblCellSpacing w:w="7" w:type="dxa"/>
          <w:jc w:val="center"/>
        </w:trPr>
        <w:tc>
          <w:tcPr>
            <w:tcW w:w="0" w:type="auto"/>
            <w:vAlign w:val="center"/>
          </w:tcPr>
          <w:p w14:paraId="71B4D6A6"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419B9B5C"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9A3F869"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727D7B6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06D8C8E7" w14:textId="77777777" w:rsidTr="007A2020">
        <w:trPr>
          <w:trHeight w:val="503"/>
          <w:tblCellSpacing w:w="7" w:type="dxa"/>
          <w:jc w:val="center"/>
        </w:trPr>
        <w:tc>
          <w:tcPr>
            <w:tcW w:w="0" w:type="auto"/>
            <w:vAlign w:val="center"/>
          </w:tcPr>
          <w:p w14:paraId="7B4FFF9B"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470DE88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9E496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0272BD6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20F8B340" w14:textId="77777777" w:rsidTr="007A2020">
        <w:trPr>
          <w:trHeight w:val="281"/>
          <w:tblCellSpacing w:w="7" w:type="dxa"/>
          <w:jc w:val="center"/>
        </w:trPr>
        <w:tc>
          <w:tcPr>
            <w:tcW w:w="0" w:type="auto"/>
            <w:vAlign w:val="center"/>
          </w:tcPr>
          <w:p w14:paraId="459FE70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226F400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00015C25" w14:textId="77777777" w:rsidR="00196F14" w:rsidRPr="00B138F3" w:rsidRDefault="00196F14" w:rsidP="00B46D58">
      <w:pPr>
        <w:widowControl w:val="0"/>
        <w:spacing w:after="160"/>
        <w:jc w:val="right"/>
        <w:rPr>
          <w:rFonts w:ascii="GHEA Grapalat" w:hAnsi="GHEA Grapalat" w:cs="Sylfaen"/>
          <w:b/>
        </w:rPr>
      </w:pPr>
    </w:p>
    <w:p w14:paraId="4F38AC44"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4C3588B7"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3CCABE48"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8F295E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1D6E0FF8"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22676E6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7502CF3C"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07D539FF"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1A1E8F3B"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16988A0"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68AB32D2"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0AC9942F"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2468625"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69526B1"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C17B9D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2FA017B"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01E626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540D474"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3234946"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BBEC1D2"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0DB44AE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B16CA5"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9A1D95F"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11CECC6"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12BAE68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AAA476"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5741836"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1D1A52F" w14:textId="77777777" w:rsidR="00071D1C" w:rsidRPr="00B138F3" w:rsidRDefault="00071D1C" w:rsidP="00B46D58">
            <w:pPr>
              <w:widowControl w:val="0"/>
              <w:spacing w:after="120"/>
              <w:jc w:val="center"/>
              <w:rPr>
                <w:rFonts w:ascii="GHEA Grapalat" w:hAnsi="GHEA Grapalat" w:cs="Sylfaen"/>
                <w:sz w:val="20"/>
                <w:szCs w:val="20"/>
              </w:rPr>
            </w:pPr>
          </w:p>
        </w:tc>
      </w:tr>
    </w:tbl>
    <w:p w14:paraId="272B670C"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71CF733"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3D443013" w14:textId="77777777" w:rsidR="00B138F3" w:rsidRDefault="00B138F3" w:rsidP="00B138F3">
      <w:pPr>
        <w:rPr>
          <w:rFonts w:ascii="GHEA Grapalat" w:hAnsi="GHEA Grapalat"/>
        </w:rPr>
      </w:pPr>
      <w:r>
        <w:rPr>
          <w:rFonts w:ascii="GHEA Grapalat" w:hAnsi="GHEA Grapalat"/>
        </w:rPr>
        <w:t xml:space="preserve">                                                       </w:t>
      </w:r>
    </w:p>
    <w:p w14:paraId="7BF52CDA"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07C6B33D"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68481A85" w14:textId="77777777" w:rsidTr="007072C5">
        <w:tc>
          <w:tcPr>
            <w:tcW w:w="4450" w:type="dxa"/>
          </w:tcPr>
          <w:p w14:paraId="6CD6F15E"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0CF6848F"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312E3F7A"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645F905"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4220811E" w14:textId="77777777" w:rsidTr="00E22E51">
        <w:trPr>
          <w:tblCellSpacing w:w="7" w:type="dxa"/>
          <w:jc w:val="center"/>
        </w:trPr>
        <w:tc>
          <w:tcPr>
            <w:tcW w:w="0" w:type="auto"/>
            <w:vAlign w:val="center"/>
          </w:tcPr>
          <w:p w14:paraId="556F1C84"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2A5DCC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139C8D"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1B69BA6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3A7D471" w14:textId="77777777" w:rsidTr="00E22E51">
        <w:trPr>
          <w:tblCellSpacing w:w="7" w:type="dxa"/>
          <w:jc w:val="center"/>
        </w:trPr>
        <w:tc>
          <w:tcPr>
            <w:tcW w:w="0" w:type="auto"/>
            <w:vAlign w:val="center"/>
          </w:tcPr>
          <w:p w14:paraId="74064039"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EDAD33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1BE6301D"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8D08C6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8DB848" w14:textId="77777777" w:rsidR="00071D1C" w:rsidRDefault="00071D1C" w:rsidP="00B46D58">
      <w:pPr>
        <w:widowControl w:val="0"/>
        <w:spacing w:after="160"/>
        <w:ind w:left="-142" w:firstLine="142"/>
        <w:jc w:val="center"/>
        <w:rPr>
          <w:rFonts w:ascii="GHEA Grapalat" w:hAnsi="GHEA Grapalat" w:cs="Sylfaen"/>
          <w:b/>
        </w:rPr>
      </w:pPr>
    </w:p>
    <w:p w14:paraId="6FE39C10"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09E70009"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DF9143C" w14:textId="77777777" w:rsidR="00AA0F9A" w:rsidRPr="00BA20A0" w:rsidRDefault="00AA0F9A" w:rsidP="00AA0F9A">
      <w:pPr>
        <w:jc w:val="center"/>
        <w:rPr>
          <w:rFonts w:ascii="GHEA Grapalat" w:hAnsi="GHEA Grapalat" w:cs="GHEA Grapalat"/>
        </w:rPr>
      </w:pPr>
    </w:p>
    <w:p w14:paraId="578A4020"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6DCAEF0D" w14:textId="77777777" w:rsidR="00AA0F9A" w:rsidRPr="00BA20A0" w:rsidRDefault="00AA0F9A" w:rsidP="00AA0F9A">
      <w:pPr>
        <w:jc w:val="center"/>
        <w:rPr>
          <w:rFonts w:ascii="GHEA Grapalat" w:hAnsi="GHEA Grapalat" w:cs="GHEA Grapalat"/>
          <w:lang w:val="hy-AM"/>
        </w:rPr>
      </w:pPr>
    </w:p>
    <w:p w14:paraId="1D41C75A"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7F898475"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59AB889E" w14:textId="77777777" w:rsidR="00AA0F9A" w:rsidRPr="00BA20A0" w:rsidRDefault="00AA0F9A" w:rsidP="00AA0F9A">
      <w:pPr>
        <w:rPr>
          <w:rFonts w:ascii="GHEA Grapalat" w:hAnsi="GHEA Grapalat"/>
          <w:vertAlign w:val="superscript"/>
          <w:lang w:val="es-ES"/>
        </w:rPr>
      </w:pPr>
    </w:p>
    <w:p w14:paraId="24A50904" w14:textId="77777777"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6A579C57"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E15B728"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6220558B"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D7E9170"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4B9E244B" w14:textId="77777777" w:rsidR="00AA0F9A" w:rsidRPr="00BA20A0" w:rsidRDefault="00AA0F9A" w:rsidP="00AA0F9A">
      <w:pPr>
        <w:rPr>
          <w:rFonts w:ascii="GHEA Grapalat" w:hAnsi="GHEA Grapalat" w:cs="Sylfaen"/>
          <w:sz w:val="20"/>
          <w:szCs w:val="20"/>
          <w:lang w:val="es-ES"/>
        </w:rPr>
      </w:pPr>
    </w:p>
    <w:p w14:paraId="0CE32A57" w14:textId="77777777"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01DBFDF6" w14:textId="77777777" w:rsidR="00AA0F9A" w:rsidRPr="00BA20A0" w:rsidRDefault="00AA0F9A" w:rsidP="00AA0F9A">
      <w:pPr>
        <w:jc w:val="center"/>
        <w:rPr>
          <w:rFonts w:ascii="GHEA Grapalat" w:hAnsi="GHEA Grapalat" w:cs="GHEA Grapalat"/>
          <w:lang w:val="es-ES"/>
        </w:rPr>
      </w:pPr>
    </w:p>
    <w:p w14:paraId="6FAA7C3D" w14:textId="77777777" w:rsidR="00AA0F9A" w:rsidRPr="00BA20A0" w:rsidRDefault="00AA0F9A" w:rsidP="00AA0F9A">
      <w:pPr>
        <w:jc w:val="center"/>
        <w:rPr>
          <w:rFonts w:ascii="GHEA Grapalat" w:hAnsi="GHEA Grapalat" w:cs="Sylfaen"/>
          <w:b/>
          <w:lang w:val="es-ES"/>
        </w:rPr>
      </w:pPr>
    </w:p>
    <w:p w14:paraId="7A6D2100"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4798030C"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2DB9BB8D"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495CE20B"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0B58A753"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6317E122" w14:textId="77777777" w:rsidR="00AA0F9A" w:rsidRPr="00BA20A0" w:rsidRDefault="00AA0F9A" w:rsidP="00AA0F9A">
      <w:pPr>
        <w:jc w:val="center"/>
        <w:rPr>
          <w:rFonts w:ascii="GHEA Grapalat" w:hAnsi="GHEA Grapalat" w:cs="Sylfaen"/>
          <w:sz w:val="16"/>
          <w:szCs w:val="16"/>
          <w:lang w:val="es-ES"/>
        </w:rPr>
      </w:pPr>
    </w:p>
    <w:p w14:paraId="2624C838"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6C21D147" w14:textId="77777777" w:rsidR="00AA0F9A" w:rsidRPr="00C60645" w:rsidRDefault="00AA0F9A" w:rsidP="00AA0F9A">
      <w:pPr>
        <w:jc w:val="center"/>
        <w:rPr>
          <w:ins w:id="13" w:author="Inesa Kocharyan" w:date="2025-02-19T10:39:00Z"/>
          <w:rFonts w:ascii="GHEA Grapalat" w:hAnsi="GHEA Grapalat" w:cs="Sylfaen"/>
          <w:b/>
          <w:lang w:val="es-ES"/>
        </w:rPr>
      </w:pPr>
    </w:p>
    <w:p w14:paraId="68666ED3"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BBC51" w14:textId="77777777" w:rsidR="00012060" w:rsidRDefault="00012060">
      <w:r>
        <w:separator/>
      </w:r>
    </w:p>
  </w:endnote>
  <w:endnote w:type="continuationSeparator" w:id="0">
    <w:p w14:paraId="1CD97081" w14:textId="77777777" w:rsidR="00012060" w:rsidRDefault="0001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08583634"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465EA">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19CA7" w14:textId="77777777" w:rsidR="00012060" w:rsidRDefault="00012060">
      <w:r>
        <w:separator/>
      </w:r>
    </w:p>
  </w:footnote>
  <w:footnote w:type="continuationSeparator" w:id="0">
    <w:p w14:paraId="46988620" w14:textId="77777777" w:rsidR="00012060" w:rsidRDefault="00012060">
      <w:r>
        <w:continuationSeparator/>
      </w:r>
    </w:p>
  </w:footnote>
  <w:footnote w:id="1">
    <w:p w14:paraId="0BD09D54"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D30553D" w14:textId="77777777"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2">
    <w:p w14:paraId="38E04E13"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7180D686"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76B2CB16" w14:textId="77777777" w:rsidR="006D2CDF" w:rsidRDefault="006D2CDF" w:rsidP="006B3E56">
      <w:pPr>
        <w:jc w:val="both"/>
      </w:pPr>
    </w:p>
    <w:p w14:paraId="4426074C"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01F2D5A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BFA9EB0"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8A6A2ED" w14:textId="77777777" w:rsidR="006D2CDF" w:rsidRDefault="006D2CDF" w:rsidP="00637230">
      <w:pPr>
        <w:jc w:val="both"/>
        <w:rPr>
          <w:rFonts w:asciiTheme="minorHAnsi" w:hAnsiTheme="minorHAnsi"/>
          <w:lang w:val="af-ZA"/>
        </w:rPr>
      </w:pPr>
    </w:p>
  </w:footnote>
  <w:footnote w:id="4">
    <w:p w14:paraId="6BC53889"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0816C2D4"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6C3CF796"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9F314A6" w14:textId="77777777" w:rsidR="006D2CDF" w:rsidRPr="00D3436F" w:rsidRDefault="006D2CDF">
      <w:pPr>
        <w:pStyle w:val="FootnoteText"/>
        <w:rPr>
          <w:lang w:val="es-ES"/>
        </w:rPr>
      </w:pPr>
    </w:p>
  </w:footnote>
  <w:footnote w:id="7">
    <w:p w14:paraId="01A8A6E8"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E17B2CD" w14:textId="77777777" w:rsidR="006D2CDF" w:rsidRPr="008842CE" w:rsidRDefault="006D2CDF" w:rsidP="003D2FE2">
      <w:pPr>
        <w:pStyle w:val="FootnoteText"/>
        <w:jc w:val="both"/>
        <w:rPr>
          <w:rFonts w:ascii="GHEA Grapalat" w:hAnsi="GHEA Grapalat"/>
        </w:rPr>
      </w:pPr>
    </w:p>
  </w:footnote>
  <w:footnote w:id="8">
    <w:p w14:paraId="2E3335DF" w14:textId="77777777" w:rsidR="006D2CDF" w:rsidRPr="008842CE" w:rsidRDefault="006D2CDF" w:rsidP="003D2FE2">
      <w:pPr>
        <w:pStyle w:val="FootnoteText"/>
        <w:jc w:val="both"/>
      </w:pPr>
    </w:p>
  </w:footnote>
  <w:footnote w:id="9">
    <w:p w14:paraId="7556314D"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6AE4100" w14:textId="77777777" w:rsidR="006D2CDF" w:rsidRPr="008842CE" w:rsidRDefault="006D2CDF" w:rsidP="000A214C">
      <w:pPr>
        <w:pStyle w:val="FootnoteText"/>
        <w:jc w:val="both"/>
        <w:rPr>
          <w:rFonts w:ascii="GHEA Grapalat" w:hAnsi="GHEA Grapalat"/>
        </w:rPr>
      </w:pPr>
    </w:p>
  </w:footnote>
  <w:footnote w:id="10">
    <w:p w14:paraId="6600515F" w14:textId="77777777" w:rsidR="006D2CDF" w:rsidRPr="008842CE" w:rsidRDefault="006D2CDF" w:rsidP="000A214C">
      <w:pPr>
        <w:pStyle w:val="FootnoteText"/>
        <w:jc w:val="both"/>
      </w:pPr>
    </w:p>
  </w:footnote>
  <w:footnote w:id="11">
    <w:p w14:paraId="3FD0C55A" w14:textId="77777777"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14:paraId="472FE06B" w14:textId="77777777" w:rsidR="006D2CDF" w:rsidRDefault="006D2CDF"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2C130BB" w14:textId="77777777" w:rsidR="006D2CDF" w:rsidRPr="00F21C0D" w:rsidRDefault="006D2CDF" w:rsidP="00D3436F">
      <w:pPr>
        <w:pStyle w:val="FootnoteText"/>
        <w:widowControl w:val="0"/>
        <w:jc w:val="both"/>
        <w:rPr>
          <w:lang w:val="hy-AM"/>
        </w:rPr>
      </w:pPr>
    </w:p>
  </w:footnote>
  <w:footnote w:id="13">
    <w:p w14:paraId="645A4571"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626F802"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0055D83" w14:textId="77777777" w:rsidR="006D2CDF" w:rsidRPr="00D3436F" w:rsidRDefault="006D2CDF">
      <w:pPr>
        <w:pStyle w:val="FootnoteText"/>
        <w:rPr>
          <w:lang w:val="hy-AM"/>
        </w:rPr>
      </w:pPr>
    </w:p>
  </w:footnote>
  <w:footnote w:id="14">
    <w:p w14:paraId="2EC92053"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74E9ED49"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D410141" w14:textId="77777777" w:rsidR="006D2CDF" w:rsidRPr="00D3436F" w:rsidRDefault="006D2CDF">
      <w:pPr>
        <w:pStyle w:val="FootnoteText"/>
        <w:rPr>
          <w:lang w:val="hy-AM"/>
        </w:rPr>
      </w:pPr>
    </w:p>
  </w:footnote>
  <w:footnote w:id="16">
    <w:p w14:paraId="51D9FEA4"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7">
    <w:p w14:paraId="330AC63A"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3F636115"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62903D71"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14:paraId="5291F795"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9">
    <w:p w14:paraId="44D3FFAC"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0">
    <w:p w14:paraId="14043C95"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060"/>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BA5"/>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E91"/>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7BF"/>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38"/>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9EF"/>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6CF4"/>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0C3"/>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804"/>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A8E"/>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27F37"/>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57B"/>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145"/>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0839"/>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6D41"/>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ADA"/>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06"/>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76"/>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70E"/>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0EAA"/>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0F"/>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7E3"/>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031F9"/>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99D9C-59B8-4523-B8C3-E209606A8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2096</TotalTime>
  <Pages>92</Pages>
  <Words>20223</Words>
  <Characters>115275</Characters>
  <Application>Microsoft Office Word</Application>
  <DocSecurity>0</DocSecurity>
  <Lines>960</Lines>
  <Paragraphs>270</Paragraphs>
  <ScaleCrop>false</ScaleCrop>
  <HeadingPairs>
    <vt:vector size="6" baseType="variant">
      <vt:variant>
        <vt:lpstr>Title</vt:lpstr>
      </vt:variant>
      <vt:variant>
        <vt:i4>1</vt:i4>
      </vt:variant>
      <vt:variant>
        <vt:lpstr>Headings</vt:lpstr>
      </vt:variant>
      <vt:variant>
        <vt:i4>7</vt:i4>
      </vt:variant>
      <vt:variant>
        <vt:lpstr>Название</vt:lpstr>
      </vt:variant>
      <vt:variant>
        <vt:i4>1</vt:i4>
      </vt:variant>
    </vt:vector>
  </HeadingPairs>
  <TitlesOfParts>
    <vt:vector size="9" baseType="lpstr">
      <vt:lpstr/>
      <vt:lpstr>        </vt:lpstr>
      <vt:lpstr>        1.1.	Предметом закупки является приобретение ДИЗЕЛЬНОГО ТОПЛИВО  (далее — также </vt:lpstr>
      <vt:lpstr>        Приложение № 1,1</vt:lpstr>
      <vt:lpstr>        ПОЛНОЕ ОПИСАНИЕ</vt:lpstr>
      <vt:lpstr>        предлагаемого товара</vt:lpstr>
      <vt:lpstr>        </vt:lpstr>
      <vt:lpstr>        под кодом "ШМАКТ-GHAPDzB-25/9"</vt:lpstr>
      <vt:lpstr/>
    </vt:vector>
  </TitlesOfParts>
  <Company/>
  <LinksUpToDate>false</LinksUpToDate>
  <CharactersWithSpaces>135228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1307</cp:revision>
  <cp:lastPrinted>2018-02-16T07:12:00Z</cp:lastPrinted>
  <dcterms:created xsi:type="dcterms:W3CDTF">2019-10-28T07:04:00Z</dcterms:created>
  <dcterms:modified xsi:type="dcterms:W3CDTF">2025-12-03T19:51:00Z</dcterms:modified>
</cp:coreProperties>
</file>